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327805" w14:textId="171CFA44" w:rsidR="00992FEF" w:rsidRPr="006E431D" w:rsidRDefault="00992FEF" w:rsidP="00D66D09">
      <w:pPr>
        <w:pStyle w:val="OZNPROJEKTUwskazaniedatylubwersjiprojektu"/>
      </w:pPr>
      <w:r w:rsidRPr="006E431D">
        <w:t xml:space="preserve">Projekt z dnia </w:t>
      </w:r>
      <w:r w:rsidR="00B72971">
        <w:t>1</w:t>
      </w:r>
      <w:r w:rsidR="0045051A">
        <w:t xml:space="preserve"> </w:t>
      </w:r>
      <w:r w:rsidR="00B72971">
        <w:t>października</w:t>
      </w:r>
      <w:r w:rsidR="005C6DD8">
        <w:t xml:space="preserve"> </w:t>
      </w:r>
      <w:r w:rsidRPr="006E431D">
        <w:t>20</w:t>
      </w:r>
      <w:r w:rsidR="001E7970" w:rsidRPr="006E431D">
        <w:t>2</w:t>
      </w:r>
      <w:r w:rsidR="003525BB">
        <w:t>1</w:t>
      </w:r>
      <w:r w:rsidRPr="006E431D">
        <w:t xml:space="preserve"> r.</w:t>
      </w:r>
    </w:p>
    <w:p w14:paraId="6C3316FB" w14:textId="6DA85885" w:rsidR="00992FEF" w:rsidRPr="006E431D" w:rsidRDefault="00992FEF" w:rsidP="00D66D09">
      <w:pPr>
        <w:pStyle w:val="OZNRODZAKTUtznustawalubrozporzdzenieiorganwydajcy"/>
      </w:pPr>
      <w:r w:rsidRPr="006E431D">
        <w:t>UCHWAŁA NR …</w:t>
      </w:r>
    </w:p>
    <w:p w14:paraId="7F0590BE" w14:textId="77777777" w:rsidR="00992FEF" w:rsidRPr="006E431D" w:rsidRDefault="00992FEF" w:rsidP="00D66D09">
      <w:pPr>
        <w:pStyle w:val="OZNRODZAKTUtznustawalubrozporzdzenieiorganwydajcy"/>
      </w:pPr>
      <w:r w:rsidRPr="006E431D">
        <w:t>RADY MINISTRÓW</w:t>
      </w:r>
    </w:p>
    <w:p w14:paraId="0F184F81" w14:textId="77777777" w:rsidR="004471F6" w:rsidRDefault="00992FEF" w:rsidP="004471F6">
      <w:pPr>
        <w:pStyle w:val="DATAAKTUdatauchwalenialubwydaniaaktu"/>
      </w:pPr>
      <w:r w:rsidRPr="006E431D">
        <w:t xml:space="preserve">z dnia ………… </w:t>
      </w:r>
      <w:r w:rsidR="004C5502" w:rsidRPr="006E431D">
        <w:t>202</w:t>
      </w:r>
      <w:r w:rsidR="003525BB">
        <w:t>1</w:t>
      </w:r>
      <w:r w:rsidR="00897398">
        <w:t xml:space="preserve"> </w:t>
      </w:r>
      <w:r w:rsidRPr="006E431D">
        <w:t>r.</w:t>
      </w:r>
    </w:p>
    <w:p w14:paraId="3FA84338" w14:textId="736D0040" w:rsidR="00992FEF" w:rsidRPr="006E431D" w:rsidRDefault="00992FEF" w:rsidP="004471F6">
      <w:pPr>
        <w:pStyle w:val="TYTUAKTUprzedmiotregulacjiustawylubrozporzdzenia"/>
      </w:pPr>
      <w:r w:rsidRPr="006E431D">
        <w:t>zmieniająca uchwałę w sprawie przyjęcia programu rozwoju „Program Zintegrowanej Informatyzacji Państwa”</w:t>
      </w:r>
    </w:p>
    <w:p w14:paraId="35278E84" w14:textId="4651F359" w:rsidR="00992FEF" w:rsidRPr="006E431D" w:rsidRDefault="00992FEF" w:rsidP="004471F6">
      <w:pPr>
        <w:pStyle w:val="NIEARTTEKSTtekstnieartykuowanynppodstprawnarozplubpreambua"/>
      </w:pPr>
      <w:r w:rsidRPr="006E431D">
        <w:t xml:space="preserve">Na podstawie art. 19 ust. </w:t>
      </w:r>
      <w:r w:rsidR="00664C47" w:rsidRPr="006E431D">
        <w:t>2</w:t>
      </w:r>
      <w:r w:rsidRPr="006E431D">
        <w:t xml:space="preserve"> ustawy z dnia 6 grudnia 2006 r. o zasadach prowadzenia polityki rozwoju (Dz. U. z </w:t>
      </w:r>
      <w:r w:rsidR="00C40DAD" w:rsidRPr="006E431D">
        <w:t>20</w:t>
      </w:r>
      <w:r w:rsidR="0060545A">
        <w:t xml:space="preserve">21 </w:t>
      </w:r>
      <w:r w:rsidR="00FF2D74">
        <w:t>r. poz.</w:t>
      </w:r>
      <w:r w:rsidR="0060545A">
        <w:t xml:space="preserve"> 1057</w:t>
      </w:r>
      <w:r w:rsidRPr="006E431D">
        <w:t>) Rada Ministrów uchwala, co następuje:</w:t>
      </w:r>
    </w:p>
    <w:p w14:paraId="650A8E5D" w14:textId="77777777" w:rsidR="004878A6" w:rsidRDefault="00992FEF" w:rsidP="004471F6">
      <w:pPr>
        <w:pStyle w:val="ARTartustawynprozporzdzenia"/>
        <w:rPr>
          <w:rFonts w:ascii="Times New Roman" w:hAnsi="Times New Roman" w:cs="Times New Roman"/>
          <w:szCs w:val="24"/>
        </w:rPr>
      </w:pPr>
      <w:r w:rsidRPr="006E431D">
        <w:rPr>
          <w:rStyle w:val="Ppogrubienie"/>
        </w:rPr>
        <w:t>§ 1.</w:t>
      </w:r>
      <w:r w:rsidR="009B5F7F" w:rsidRPr="006E431D">
        <w:tab/>
      </w:r>
      <w:r w:rsidR="00874C9F" w:rsidRPr="00733CF3">
        <w:rPr>
          <w:rFonts w:ascii="Times New Roman" w:hAnsi="Times New Roman" w:cs="Times New Roman"/>
          <w:szCs w:val="24"/>
        </w:rPr>
        <w:t>W uchwale nr 1/2014 Rady Ministrów z dnia 8 stycznia 2014 r. w sprawie przyjęcia programu rozwoju „Program Zintegrowanej Informatyzacji Państwa”, zmienionej uchwałą nr 117/2016 Rady Ministrów z dnia 27 września 2016 r. oraz uchwałą nr 109/2019 Rady Ministrów z dnia 24 września 2019 r., załącznik nr 2 otrzymuje brzmienie określone w załączniku do niniejszej uchwały.</w:t>
      </w:r>
    </w:p>
    <w:p w14:paraId="311509CE" w14:textId="6104616C" w:rsidR="00992FEF" w:rsidRPr="006E431D" w:rsidRDefault="00992FEF" w:rsidP="004471F6">
      <w:pPr>
        <w:pStyle w:val="ARTartustawynprozporzdzenia"/>
      </w:pPr>
      <w:r w:rsidRPr="006E431D">
        <w:rPr>
          <w:rStyle w:val="Ppogrubienie"/>
        </w:rPr>
        <w:t>§ 2.</w:t>
      </w:r>
      <w:r w:rsidR="009B5F7F" w:rsidRPr="006E431D">
        <w:tab/>
      </w:r>
      <w:r w:rsidRPr="006E431D">
        <w:t>Uchwała wchodzi w życie z dniem podjęcia.</w:t>
      </w:r>
      <w:r w:rsidR="004D6801">
        <w:t>    </w:t>
      </w:r>
    </w:p>
    <w:p w14:paraId="4A772654" w14:textId="77777777" w:rsidR="00E811CA" w:rsidRPr="00AF2007" w:rsidRDefault="00E811CA" w:rsidP="00E811CA">
      <w:pPr>
        <w:rPr>
          <w:rFonts w:cs="Times New Roman"/>
          <w:bCs/>
          <w:szCs w:val="24"/>
        </w:rPr>
      </w:pPr>
    </w:p>
    <w:p w14:paraId="3ABEC6BF" w14:textId="43DB71DE" w:rsidR="003358D2" w:rsidRPr="006E431D" w:rsidRDefault="003358D2" w:rsidP="00D66D09">
      <w:pPr>
        <w:pStyle w:val="NAZORGWYDnazwaorganuwydajcegoprojektowanyakt"/>
      </w:pPr>
      <w:r w:rsidRPr="006E431D">
        <w:t>PREZES RADY MINISTRÓW</w:t>
      </w:r>
    </w:p>
    <w:p w14:paraId="7DB2C223" w14:textId="5A68832F" w:rsidR="00720A4A" w:rsidRDefault="00720A4A" w:rsidP="00720A4A">
      <w:pPr>
        <w:pStyle w:val="TEKSTZacznikido"/>
      </w:pPr>
    </w:p>
    <w:p w14:paraId="040DC2C9" w14:textId="77777777" w:rsidR="00720A4A" w:rsidRDefault="00720A4A" w:rsidP="00720A4A">
      <w:pPr>
        <w:rPr>
          <w:rStyle w:val="IDindeksdolny"/>
        </w:rPr>
      </w:pPr>
    </w:p>
    <w:p w14:paraId="1EF65DE2" w14:textId="77777777" w:rsidR="00720A4A" w:rsidRDefault="00720A4A" w:rsidP="00720A4A">
      <w:pPr>
        <w:rPr>
          <w:rStyle w:val="IDindeksdolny"/>
        </w:rPr>
      </w:pPr>
    </w:p>
    <w:p w14:paraId="6C7C57CD" w14:textId="77777777" w:rsidR="00720A4A" w:rsidRDefault="00720A4A" w:rsidP="00720A4A">
      <w:pPr>
        <w:rPr>
          <w:rStyle w:val="IDindeksdolny"/>
        </w:rPr>
      </w:pPr>
    </w:p>
    <w:p w14:paraId="01A3D993" w14:textId="77777777" w:rsidR="000918ED" w:rsidRDefault="000918ED" w:rsidP="00720A4A">
      <w:pPr>
        <w:rPr>
          <w:rStyle w:val="IDindeksdolny"/>
        </w:rPr>
      </w:pPr>
    </w:p>
    <w:p w14:paraId="6C2F6C19" w14:textId="77777777" w:rsidR="00E86556" w:rsidRDefault="00E86556" w:rsidP="00720A4A">
      <w:pPr>
        <w:rPr>
          <w:rStyle w:val="IDindeksdolny"/>
        </w:rPr>
      </w:pPr>
    </w:p>
    <w:p w14:paraId="7252E3E7" w14:textId="77777777" w:rsidR="00E86556" w:rsidRDefault="00E86556" w:rsidP="00720A4A">
      <w:pPr>
        <w:rPr>
          <w:rStyle w:val="IDindeksdolny"/>
        </w:rPr>
      </w:pPr>
    </w:p>
    <w:p w14:paraId="70FE199D" w14:textId="77777777" w:rsidR="00E86556" w:rsidRDefault="00E86556" w:rsidP="00720A4A">
      <w:pPr>
        <w:rPr>
          <w:rStyle w:val="IDindeksdolny"/>
        </w:rPr>
      </w:pPr>
    </w:p>
    <w:p w14:paraId="5F29903F" w14:textId="77777777" w:rsidR="00E86556" w:rsidRDefault="00E86556" w:rsidP="00720A4A">
      <w:pPr>
        <w:rPr>
          <w:rStyle w:val="IDindeksdolny"/>
        </w:rPr>
      </w:pPr>
    </w:p>
    <w:p w14:paraId="588FB699" w14:textId="77777777" w:rsidR="00E86556" w:rsidRDefault="00E86556" w:rsidP="00720A4A">
      <w:pPr>
        <w:rPr>
          <w:rStyle w:val="IDindeksdolny"/>
        </w:rPr>
      </w:pPr>
    </w:p>
    <w:p w14:paraId="1C5CF323" w14:textId="77777777" w:rsidR="00E86556" w:rsidRDefault="00E86556" w:rsidP="00720A4A">
      <w:pPr>
        <w:rPr>
          <w:rStyle w:val="IDindeksdolny"/>
        </w:rPr>
      </w:pPr>
    </w:p>
    <w:p w14:paraId="05DE9EB8" w14:textId="77777777" w:rsidR="000918ED" w:rsidRDefault="000918ED" w:rsidP="00720A4A">
      <w:pPr>
        <w:rPr>
          <w:rStyle w:val="IDindeksdolny"/>
        </w:rPr>
      </w:pPr>
    </w:p>
    <w:p w14:paraId="487BA2CE" w14:textId="77777777" w:rsidR="000918ED" w:rsidRDefault="000918ED" w:rsidP="00720A4A"/>
    <w:p w14:paraId="521EBC2F" w14:textId="77777777" w:rsidR="00C40DAD" w:rsidRPr="006E431D" w:rsidRDefault="00C40DAD">
      <w:pPr>
        <w:widowControl/>
        <w:autoSpaceDE/>
        <w:autoSpaceDN/>
        <w:adjustRightInd/>
        <w:rPr>
          <w:rFonts w:ascii="Times" w:eastAsia="Times New Roman" w:hAnsi="Times" w:cs="Times New Roman"/>
          <w:b/>
          <w:bCs/>
          <w:caps/>
          <w:kern w:val="24"/>
          <w:szCs w:val="24"/>
        </w:rPr>
      </w:pPr>
    </w:p>
    <w:p w14:paraId="4D00D1F5" w14:textId="002642D3" w:rsidR="00FF6E53" w:rsidRPr="006E431D" w:rsidRDefault="00FF6E53" w:rsidP="003D26AE">
      <w:pPr>
        <w:pStyle w:val="NAZORGWYDnazwaorganuwydajcegoprojektowanyakt"/>
        <w:spacing w:after="0"/>
        <w:ind w:left="0"/>
        <w:rPr>
          <w:b w:val="0"/>
        </w:rPr>
      </w:pPr>
      <w:r w:rsidRPr="006E431D">
        <w:lastRenderedPageBreak/>
        <w:t>UZASADNIENIE</w:t>
      </w:r>
    </w:p>
    <w:p w14:paraId="33838B1C" w14:textId="77777777" w:rsidR="00FF6E53" w:rsidRPr="006E431D" w:rsidRDefault="00FF6E53" w:rsidP="00FF6E53">
      <w:pPr>
        <w:jc w:val="both"/>
        <w:rPr>
          <w:rFonts w:eastAsia="Times New Roman"/>
        </w:rPr>
      </w:pPr>
    </w:p>
    <w:p w14:paraId="587C6DB6" w14:textId="378EED0E" w:rsidR="00FF6E53" w:rsidRPr="006E431D" w:rsidRDefault="00FF6E53" w:rsidP="00A024FE">
      <w:pPr>
        <w:spacing w:after="120"/>
        <w:jc w:val="both"/>
        <w:rPr>
          <w:rFonts w:eastAsia="Times New Roman"/>
        </w:rPr>
      </w:pPr>
      <w:r w:rsidRPr="006E431D">
        <w:rPr>
          <w:rFonts w:eastAsia="Times New Roman"/>
        </w:rPr>
        <w:t>Program Zintegrowanej Informatyzacji Państwa (</w:t>
      </w:r>
      <w:r w:rsidR="00B76B97" w:rsidRPr="006E431D">
        <w:rPr>
          <w:rFonts w:eastAsia="Times New Roman"/>
        </w:rPr>
        <w:t>zwan</w:t>
      </w:r>
      <w:r w:rsidR="00CA4CD0" w:rsidRPr="006E431D">
        <w:rPr>
          <w:rFonts w:eastAsia="Times New Roman"/>
        </w:rPr>
        <w:t>y</w:t>
      </w:r>
      <w:r w:rsidR="00B76B97" w:rsidRPr="006E431D">
        <w:rPr>
          <w:rFonts w:eastAsia="Times New Roman"/>
        </w:rPr>
        <w:t xml:space="preserve"> dalej „</w:t>
      </w:r>
      <w:r w:rsidRPr="006E431D">
        <w:rPr>
          <w:rFonts w:eastAsia="Times New Roman"/>
        </w:rPr>
        <w:t>PZIP</w:t>
      </w:r>
      <w:r w:rsidR="00B76B97" w:rsidRPr="006E431D">
        <w:rPr>
          <w:rFonts w:eastAsia="Times New Roman"/>
        </w:rPr>
        <w:t>” lub „Program</w:t>
      </w:r>
      <w:r w:rsidR="00AE1103" w:rsidRPr="006E431D">
        <w:rPr>
          <w:rFonts w:eastAsia="Times New Roman"/>
        </w:rPr>
        <w:t>em</w:t>
      </w:r>
      <w:r w:rsidR="00B76B97" w:rsidRPr="006E431D">
        <w:rPr>
          <w:rFonts w:eastAsia="Times New Roman"/>
        </w:rPr>
        <w:t>”</w:t>
      </w:r>
      <w:r w:rsidRPr="006E431D">
        <w:rPr>
          <w:rFonts w:eastAsia="Times New Roman"/>
        </w:rPr>
        <w:t xml:space="preserve">) został przyjęty uchwałą </w:t>
      </w:r>
      <w:r w:rsidR="007C1FB8" w:rsidRPr="006E431D">
        <w:rPr>
          <w:rFonts w:eastAsia="Times New Roman"/>
        </w:rPr>
        <w:t>nr 1</w:t>
      </w:r>
      <w:r w:rsidR="00CA4CD0" w:rsidRPr="006E431D">
        <w:rPr>
          <w:rFonts w:eastAsia="Times New Roman"/>
        </w:rPr>
        <w:t>/2014</w:t>
      </w:r>
      <w:r w:rsidR="007C1FB8" w:rsidRPr="006E431D">
        <w:rPr>
          <w:rFonts w:eastAsia="Times New Roman"/>
        </w:rPr>
        <w:t xml:space="preserve"> </w:t>
      </w:r>
      <w:r w:rsidRPr="006E431D">
        <w:rPr>
          <w:rFonts w:eastAsia="Times New Roman"/>
        </w:rPr>
        <w:t xml:space="preserve">Rady Ministrów z </w:t>
      </w:r>
      <w:r w:rsidR="00CA4CD0" w:rsidRPr="006E431D">
        <w:rPr>
          <w:rFonts w:eastAsia="Times New Roman"/>
        </w:rPr>
        <w:t xml:space="preserve">dnia </w:t>
      </w:r>
      <w:r w:rsidRPr="006E431D">
        <w:rPr>
          <w:rFonts w:eastAsia="Times New Roman"/>
        </w:rPr>
        <w:t>8 stycznia 2014 r. jako jeden z dokumentów wykonawczych do Strategii Sprawne Państwo 2020, a jego aktualizacja nastąpiła we wrześniu 2016 r.</w:t>
      </w:r>
      <w:r w:rsidR="007C1FB8" w:rsidRPr="006E431D">
        <w:rPr>
          <w:rFonts w:eastAsia="Times New Roman"/>
        </w:rPr>
        <w:t xml:space="preserve"> (</w:t>
      </w:r>
      <w:r w:rsidR="007C1FB8" w:rsidRPr="006E431D">
        <w:t>uchwała nr 117/2016 Rady Ministrów z dnia 27 września 2016 r.)</w:t>
      </w:r>
      <w:r w:rsidRPr="006E431D">
        <w:rPr>
          <w:rFonts w:eastAsia="Times New Roman"/>
        </w:rPr>
        <w:t xml:space="preserve"> </w:t>
      </w:r>
      <w:r w:rsidR="00A202E0" w:rsidRPr="006E431D">
        <w:rPr>
          <w:rFonts w:eastAsia="Times New Roman"/>
        </w:rPr>
        <w:t>oraz we wrześniu 2019 r. (uchwała nr 109/2019 Rady Ministrów z dnia 24 września 201</w:t>
      </w:r>
      <w:r w:rsidR="005243BE">
        <w:rPr>
          <w:rFonts w:eastAsia="Times New Roman"/>
        </w:rPr>
        <w:t>9</w:t>
      </w:r>
      <w:r w:rsidR="00A202E0" w:rsidRPr="006E431D">
        <w:rPr>
          <w:rFonts w:eastAsia="Times New Roman"/>
        </w:rPr>
        <w:t xml:space="preserve"> r.). </w:t>
      </w:r>
    </w:p>
    <w:p w14:paraId="686325E9" w14:textId="51B4F1A4" w:rsidR="00CA28DF" w:rsidRDefault="006B624E" w:rsidP="00A024FE">
      <w:pPr>
        <w:spacing w:after="120"/>
        <w:jc w:val="both"/>
        <w:rPr>
          <w:rFonts w:eastAsia="Times New Roman"/>
        </w:rPr>
      </w:pPr>
      <w:r>
        <w:rPr>
          <w:rFonts w:cs="Calibri"/>
        </w:rPr>
        <w:t>Zgodnie z postanowieniami P</w:t>
      </w:r>
      <w:r w:rsidRPr="006E431D">
        <w:rPr>
          <w:rFonts w:cs="Calibri"/>
        </w:rPr>
        <w:t>rogramu Zintegrowanej Informatyzacji Państwa, przyjęt</w:t>
      </w:r>
      <w:r>
        <w:rPr>
          <w:rFonts w:cs="Calibri"/>
        </w:rPr>
        <w:t>ymi</w:t>
      </w:r>
      <w:r w:rsidRPr="006E431D">
        <w:rPr>
          <w:rFonts w:cs="Calibri"/>
        </w:rPr>
        <w:t xml:space="preserve"> w</w:t>
      </w:r>
      <w:r w:rsidR="00B72971">
        <w:rPr>
          <w:rFonts w:cs="Calibri"/>
        </w:rPr>
        <w:t> </w:t>
      </w:r>
      <w:r w:rsidRPr="006E431D">
        <w:rPr>
          <w:rFonts w:cs="Calibri"/>
        </w:rPr>
        <w:t xml:space="preserve">drodze uchwały nr 109/2019 Rady Ministrów z dnia 24 września 2019 r., raz do roku konieczna jest aktualizacja zawartości załącznika nr 2 do PZIP, </w:t>
      </w:r>
      <w:r w:rsidRPr="006E431D">
        <w:rPr>
          <w:rFonts w:cs="Calibri"/>
          <w:i/>
        </w:rPr>
        <w:t>Plan działań wszystkich resortów, służących realizacji celów Programu</w:t>
      </w:r>
      <w:r w:rsidRPr="006E431D">
        <w:rPr>
          <w:rFonts w:cs="Calibri"/>
        </w:rPr>
        <w:t>.</w:t>
      </w:r>
      <w:r>
        <w:rPr>
          <w:rFonts w:cs="Calibri"/>
        </w:rPr>
        <w:t xml:space="preserve"> W związku z tym w </w:t>
      </w:r>
      <w:r w:rsidR="00060AE2" w:rsidRPr="006E431D">
        <w:rPr>
          <w:rFonts w:eastAsia="Times New Roman"/>
        </w:rPr>
        <w:t>2</w:t>
      </w:r>
      <w:r w:rsidR="00A202E0" w:rsidRPr="006E431D">
        <w:rPr>
          <w:rFonts w:eastAsia="Times New Roman"/>
        </w:rPr>
        <w:t xml:space="preserve">020 r. dokonano przeglądu i aktualizacji projektów znajdujących się w </w:t>
      </w:r>
      <w:r>
        <w:rPr>
          <w:rFonts w:eastAsia="Times New Roman"/>
        </w:rPr>
        <w:t xml:space="preserve">tym </w:t>
      </w:r>
      <w:r w:rsidR="00A202E0" w:rsidRPr="006E431D">
        <w:rPr>
          <w:rFonts w:eastAsia="Times New Roman"/>
        </w:rPr>
        <w:t>załączniku</w:t>
      </w:r>
      <w:r>
        <w:rPr>
          <w:rFonts w:eastAsia="Times New Roman"/>
        </w:rPr>
        <w:t>.</w:t>
      </w:r>
      <w:r w:rsidR="001733F7" w:rsidRPr="006E431D">
        <w:rPr>
          <w:rFonts w:eastAsia="Times New Roman"/>
        </w:rPr>
        <w:t xml:space="preserve"> Jednocześnie</w:t>
      </w:r>
      <w:r w:rsidR="00F878CB" w:rsidRPr="006E431D">
        <w:rPr>
          <w:rFonts w:eastAsia="Times New Roman"/>
        </w:rPr>
        <w:t xml:space="preserve"> uzupełniono</w:t>
      </w:r>
      <w:r>
        <w:rPr>
          <w:rFonts w:eastAsia="Times New Roman"/>
        </w:rPr>
        <w:t xml:space="preserve"> go </w:t>
      </w:r>
      <w:r w:rsidR="00F878CB" w:rsidRPr="006E431D">
        <w:rPr>
          <w:rFonts w:eastAsia="Times New Roman"/>
        </w:rPr>
        <w:t xml:space="preserve">o działania </w:t>
      </w:r>
      <w:r w:rsidR="00060AE2" w:rsidRPr="006E431D">
        <w:rPr>
          <w:rFonts w:eastAsia="Times New Roman"/>
        </w:rPr>
        <w:t>realizowane, ale nie ujęte dotychczas w załączniku nr 2 do PZIP, a</w:t>
      </w:r>
      <w:r w:rsidR="00B72971">
        <w:rPr>
          <w:rFonts w:eastAsia="Times New Roman"/>
        </w:rPr>
        <w:t> </w:t>
      </w:r>
      <w:r w:rsidR="00060AE2" w:rsidRPr="006E431D">
        <w:rPr>
          <w:rFonts w:eastAsia="Times New Roman"/>
        </w:rPr>
        <w:t xml:space="preserve">także działania </w:t>
      </w:r>
      <w:r w:rsidR="00F878CB" w:rsidRPr="006E431D">
        <w:rPr>
          <w:rFonts w:eastAsia="Times New Roman"/>
        </w:rPr>
        <w:t>planowane i przygotowywane przez resorty, zgodnie z ich właściwością</w:t>
      </w:r>
      <w:r w:rsidR="00060AE2" w:rsidRPr="006E431D">
        <w:rPr>
          <w:rFonts w:eastAsia="Times New Roman"/>
        </w:rPr>
        <w:t xml:space="preserve">. </w:t>
      </w:r>
      <w:r w:rsidR="00897398">
        <w:rPr>
          <w:rFonts w:eastAsia="Times New Roman"/>
        </w:rPr>
        <w:t>W</w:t>
      </w:r>
      <w:r w:rsidR="00B72971">
        <w:rPr>
          <w:rFonts w:eastAsia="Times New Roman"/>
        </w:rPr>
        <w:t> </w:t>
      </w:r>
      <w:r w:rsidR="00897398">
        <w:rPr>
          <w:rFonts w:eastAsia="Times New Roman"/>
        </w:rPr>
        <w:t>z</w:t>
      </w:r>
      <w:r w:rsidR="00AE01CF" w:rsidRPr="006E431D">
        <w:rPr>
          <w:rFonts w:eastAsia="Times New Roman"/>
        </w:rPr>
        <w:t>ałącznik</w:t>
      </w:r>
      <w:r w:rsidR="00897398">
        <w:rPr>
          <w:rFonts w:eastAsia="Times New Roman"/>
        </w:rPr>
        <w:t>u</w:t>
      </w:r>
      <w:r w:rsidR="00AE01CF" w:rsidRPr="006E431D">
        <w:rPr>
          <w:rFonts w:eastAsia="Times New Roman"/>
        </w:rPr>
        <w:t xml:space="preserve"> nr</w:t>
      </w:r>
      <w:r w:rsidR="00085A9D" w:rsidRPr="006E431D">
        <w:rPr>
          <w:rFonts w:eastAsia="Times New Roman"/>
        </w:rPr>
        <w:t xml:space="preserve"> 2</w:t>
      </w:r>
      <w:r w:rsidR="00667522">
        <w:rPr>
          <w:rFonts w:eastAsia="Times New Roman"/>
        </w:rPr>
        <w:t xml:space="preserve"> do PZIP, </w:t>
      </w:r>
      <w:r w:rsidR="00AE01CF" w:rsidRPr="006E431D">
        <w:rPr>
          <w:rFonts w:eastAsia="Times New Roman"/>
          <w:i/>
        </w:rPr>
        <w:t>Plan działań wszystkich resortów, służących realizacji celów Programu</w:t>
      </w:r>
      <w:r w:rsidR="00AE01CF" w:rsidRPr="006E431D">
        <w:rPr>
          <w:rFonts w:eastAsia="Times New Roman"/>
        </w:rPr>
        <w:t xml:space="preserve"> uszeregowan</w:t>
      </w:r>
      <w:r w:rsidR="00897398">
        <w:rPr>
          <w:rFonts w:eastAsia="Times New Roman"/>
        </w:rPr>
        <w:t xml:space="preserve">o w </w:t>
      </w:r>
      <w:r w:rsidR="00AE01CF" w:rsidRPr="006E431D">
        <w:rPr>
          <w:rFonts w:eastAsia="Times New Roman"/>
        </w:rPr>
        <w:t xml:space="preserve">kolejności </w:t>
      </w:r>
      <w:r w:rsidR="00897398">
        <w:rPr>
          <w:rFonts w:eastAsia="Times New Roman"/>
        </w:rPr>
        <w:t xml:space="preserve">alfabetycznej </w:t>
      </w:r>
      <w:r w:rsidR="00897398" w:rsidRPr="006E431D">
        <w:rPr>
          <w:rFonts w:eastAsia="Times New Roman"/>
        </w:rPr>
        <w:t>instytuc</w:t>
      </w:r>
      <w:r w:rsidR="001D799F">
        <w:rPr>
          <w:rFonts w:eastAsia="Times New Roman"/>
        </w:rPr>
        <w:t>je</w:t>
      </w:r>
      <w:r w:rsidR="00AE01CF" w:rsidRPr="006E431D">
        <w:rPr>
          <w:rFonts w:eastAsia="Times New Roman"/>
        </w:rPr>
        <w:t xml:space="preserve">. Ponadto tabela została uzupełniona o kolumnę „Status realizacji”, w której określono fazę realizacji projektu, </w:t>
      </w:r>
      <w:proofErr w:type="spellStart"/>
      <w:r w:rsidR="00AE01CF" w:rsidRPr="006E431D">
        <w:rPr>
          <w:rFonts w:eastAsia="Times New Roman"/>
        </w:rPr>
        <w:t>tj</w:t>
      </w:r>
      <w:proofErr w:type="spellEnd"/>
      <w:r w:rsidR="00AE01CF" w:rsidRPr="006E431D">
        <w:rPr>
          <w:rFonts w:eastAsia="Times New Roman"/>
        </w:rPr>
        <w:t xml:space="preserve">: </w:t>
      </w:r>
    </w:p>
    <w:p w14:paraId="422965DA" w14:textId="32F71FEF" w:rsidR="00AE01CF" w:rsidRPr="006E431D" w:rsidRDefault="001D799F" w:rsidP="00A024FE">
      <w:pPr>
        <w:spacing w:after="120"/>
        <w:jc w:val="both"/>
        <w:rPr>
          <w:rFonts w:eastAsia="Times New Roman"/>
        </w:rPr>
      </w:pPr>
      <w:r>
        <w:rPr>
          <w:rFonts w:eastAsia="Times New Roman"/>
        </w:rPr>
        <w:t>1) f</w:t>
      </w:r>
      <w:r w:rsidR="00AE01CF" w:rsidRPr="006E431D">
        <w:rPr>
          <w:rFonts w:eastAsia="Times New Roman"/>
        </w:rPr>
        <w:t>aza przygotowania – część cyklu życia projektu obejmująca definiowanie i opisanie inicjatywy projektowej, pozwalające podjąć decyzję</w:t>
      </w:r>
      <w:r w:rsidR="005A1189">
        <w:rPr>
          <w:rFonts w:eastAsia="Times New Roman"/>
        </w:rPr>
        <w:t xml:space="preserve"> </w:t>
      </w:r>
      <w:r w:rsidR="00AE01CF" w:rsidRPr="006E431D">
        <w:rPr>
          <w:rFonts w:eastAsia="Times New Roman"/>
        </w:rPr>
        <w:t xml:space="preserve">o rozpoczęciu szczegółowego planowania projektu. Fazę kończy opracowanie Karty Projektu, będącej podstawą decyzji o rozpoczęciu szczegółowego planowania projektu. </w:t>
      </w:r>
    </w:p>
    <w:p w14:paraId="191C17C5" w14:textId="4D90DADB" w:rsidR="00AE01CF" w:rsidRPr="006E431D" w:rsidRDefault="001D799F" w:rsidP="00A024FE">
      <w:pPr>
        <w:spacing w:after="120"/>
        <w:jc w:val="both"/>
        <w:rPr>
          <w:rFonts w:eastAsia="Times New Roman"/>
        </w:rPr>
      </w:pPr>
      <w:r>
        <w:rPr>
          <w:rFonts w:eastAsia="Times New Roman"/>
        </w:rPr>
        <w:t>2) f</w:t>
      </w:r>
      <w:r w:rsidR="00AE01CF" w:rsidRPr="006E431D">
        <w:rPr>
          <w:rFonts w:eastAsia="Times New Roman"/>
        </w:rPr>
        <w:t xml:space="preserve">aza planowania – kolejna po fazie przygotowania część cyklu życia projektu poświęcona rozpatrzeniu różnych wariantów realizacji oraz stabilizacji projektu, w tym dopasowaniu metodyki), a następnie szczegółowemu jego zaplanowaniu. Obejmuje ona w szczególności: zdefiniowanie zakresu, działań, zasobów (w szczególności ludzkich), planu prac, oszacowanie kosztów, wskazanie i hierarchizację </w:t>
      </w:r>
      <w:proofErr w:type="spellStart"/>
      <w:r w:rsidR="00AE01CF" w:rsidRPr="006E431D">
        <w:rPr>
          <w:rFonts w:eastAsia="Times New Roman"/>
        </w:rPr>
        <w:t>ryzyk</w:t>
      </w:r>
      <w:proofErr w:type="spellEnd"/>
      <w:r w:rsidR="00AE01CF" w:rsidRPr="006E431D">
        <w:rPr>
          <w:rFonts w:eastAsia="Times New Roman"/>
        </w:rPr>
        <w:t>, doprecyzowanie przyszłych korzyści oraz przyjęcie standardów jakości. W tej fazie należy uzyskać pozytywną opinię Komitetu Rady Ministrów do spraw Cyfryzacji. Fazę kończy opracowanie Planu projektu, który może ulegać modyfikacjom w dalszych fazach projektu.</w:t>
      </w:r>
    </w:p>
    <w:p w14:paraId="3445A475" w14:textId="4928E4E4" w:rsidR="00AE01CF" w:rsidRPr="006E431D" w:rsidRDefault="001D799F" w:rsidP="00A024FE">
      <w:pPr>
        <w:spacing w:after="120"/>
        <w:jc w:val="both"/>
        <w:rPr>
          <w:rFonts w:eastAsia="Times New Roman"/>
        </w:rPr>
      </w:pPr>
      <w:r>
        <w:rPr>
          <w:rFonts w:eastAsia="Times New Roman"/>
        </w:rPr>
        <w:t>3) f</w:t>
      </w:r>
      <w:r w:rsidR="00AE01CF" w:rsidRPr="006E431D">
        <w:rPr>
          <w:rFonts w:eastAsia="Times New Roman"/>
        </w:rPr>
        <w:t xml:space="preserve">aza realizacji – część cyklu życia projektu skoncentrowana na wypełnianiu planu projektu oraz jego celów poprzez dostarczanie produktów. Wymaga odpowiedniego reagowania na wszelkie zagadnienia i ryzyka w trakcie realizacji.  </w:t>
      </w:r>
    </w:p>
    <w:p w14:paraId="4BA9F6B1" w14:textId="40E1D6CB" w:rsidR="00114F5C" w:rsidRPr="006E431D" w:rsidRDefault="00AE01CF" w:rsidP="00A024FE">
      <w:pPr>
        <w:spacing w:after="120"/>
        <w:jc w:val="both"/>
        <w:rPr>
          <w:rFonts w:eastAsia="Times New Roman"/>
        </w:rPr>
      </w:pPr>
      <w:r w:rsidRPr="006E431D">
        <w:rPr>
          <w:rFonts w:eastAsia="Times New Roman"/>
        </w:rPr>
        <w:lastRenderedPageBreak/>
        <w:t xml:space="preserve">Ponadto </w:t>
      </w:r>
      <w:r w:rsidR="006B624E">
        <w:rPr>
          <w:rFonts w:eastAsia="Times New Roman"/>
        </w:rPr>
        <w:t xml:space="preserve">w załączniku </w:t>
      </w:r>
      <w:r w:rsidRPr="006E431D">
        <w:rPr>
          <w:rFonts w:eastAsia="Times New Roman"/>
        </w:rPr>
        <w:t>wykazano projekty, których realizacja została zakończona</w:t>
      </w:r>
      <w:r w:rsidR="00CA28DF">
        <w:rPr>
          <w:rFonts w:eastAsia="Times New Roman"/>
        </w:rPr>
        <w:t xml:space="preserve">, gdyż </w:t>
      </w:r>
      <w:r w:rsidR="00FF6E53" w:rsidRPr="006E431D">
        <w:rPr>
          <w:rFonts w:eastAsia="Times New Roman"/>
        </w:rPr>
        <w:t>PZIP jest kluczowym elementem systemu dokumentów krajowych o charakterze strategicznym, stanowiącym dokument wykonawczy do Strategii na rzecz Odpowiedzialnego Rozwoju</w:t>
      </w:r>
      <w:r w:rsidR="00F6531D" w:rsidRPr="006E431D">
        <w:rPr>
          <w:rFonts w:eastAsia="Times New Roman"/>
        </w:rPr>
        <w:t xml:space="preserve"> </w:t>
      </w:r>
      <w:r w:rsidR="007C1FB8" w:rsidRPr="006E431D">
        <w:rPr>
          <w:rFonts w:eastAsia="Times New Roman"/>
        </w:rPr>
        <w:t>do roku 2020 (z perspektywą do 2030</w:t>
      </w:r>
      <w:r w:rsidR="001F6177" w:rsidRPr="006E431D">
        <w:rPr>
          <w:rFonts w:eastAsia="Times New Roman"/>
        </w:rPr>
        <w:t xml:space="preserve"> </w:t>
      </w:r>
      <w:r w:rsidR="007C1FB8" w:rsidRPr="006E431D">
        <w:rPr>
          <w:rFonts w:eastAsia="Times New Roman"/>
        </w:rPr>
        <w:t>r.)</w:t>
      </w:r>
      <w:r w:rsidR="00FF6E53" w:rsidRPr="006E431D">
        <w:rPr>
          <w:rFonts w:eastAsia="Times New Roman"/>
        </w:rPr>
        <w:t xml:space="preserve"> oraz wszystkich 9 strategii sektorowych w zakresie odnoszącym się do najważniejszych celów i priorytetów rozwojowych oraz innowacyjnych działań w obszarze związanym z cyfryzacją. </w:t>
      </w:r>
    </w:p>
    <w:p w14:paraId="3BF3ECD4" w14:textId="2DDBD65F" w:rsidR="00FF6E53" w:rsidRPr="006E431D" w:rsidRDefault="004C36F9" w:rsidP="00A024FE">
      <w:pPr>
        <w:spacing w:after="120"/>
        <w:jc w:val="both"/>
      </w:pPr>
      <w:r w:rsidRPr="006E431D">
        <w:t>Projektowana uchwała</w:t>
      </w:r>
      <w:r w:rsidR="00FF6E53" w:rsidRPr="006E431D">
        <w:t xml:space="preserve"> nie podlega procedurze notyfikacji w rozumieniu przepisów rozporządzenia Rady Ministrów z dnia 23 grudnia 2002 r. w sprawie sposobu funkcjonowania krajowego systemu notyfikacji norm i aktów prawnych (Dz. U. poz. 2039 oraz z 2004 r. poz. 597). </w:t>
      </w:r>
    </w:p>
    <w:p w14:paraId="053C1C10" w14:textId="10FBB6E4" w:rsidR="00A024FE" w:rsidRDefault="00FF6E53" w:rsidP="00A024FE">
      <w:pPr>
        <w:spacing w:after="120"/>
        <w:jc w:val="both"/>
      </w:pPr>
      <w:r w:rsidRPr="006E431D">
        <w:t>Nie zachodzi również konieczność przeds</w:t>
      </w:r>
      <w:r w:rsidR="004C36F9" w:rsidRPr="006E431D">
        <w:t>tawienia projektu uchwały</w:t>
      </w:r>
      <w:r w:rsidRPr="006E431D">
        <w:t xml:space="preserve"> właściwym organom i</w:t>
      </w:r>
      <w:r w:rsidR="00B72971">
        <w:t> </w:t>
      </w:r>
      <w:r w:rsidRPr="006E431D">
        <w:t>instytucjom Unii Europejskiej, w tym Europejskiemu Bankowi Centralnemu, w celu uzyskania opinii, dokonania powiadomienia, konsultacji albo uzgodnienia.</w:t>
      </w:r>
    </w:p>
    <w:p w14:paraId="5269D01F" w14:textId="6E0D3E8B" w:rsidR="00114F5C" w:rsidRPr="006E431D" w:rsidRDefault="00FF6E53" w:rsidP="00A024FE">
      <w:pPr>
        <w:spacing w:after="120"/>
        <w:jc w:val="both"/>
      </w:pPr>
      <w:r w:rsidRPr="006E431D">
        <w:t>P</w:t>
      </w:r>
      <w:r w:rsidR="004C36F9" w:rsidRPr="006E431D">
        <w:t>rzedmiot projektu uchwały</w:t>
      </w:r>
      <w:r w:rsidRPr="006E431D">
        <w:t xml:space="preserve"> nie jest regulowany prawem Unii Europejskiej.</w:t>
      </w:r>
    </w:p>
    <w:p w14:paraId="40621DB6" w14:textId="006F1CB0" w:rsidR="00114F5C" w:rsidRPr="006E431D" w:rsidRDefault="004C36F9" w:rsidP="00A024FE">
      <w:pPr>
        <w:spacing w:after="120"/>
        <w:jc w:val="both"/>
      </w:pPr>
      <w:r w:rsidRPr="006E431D">
        <w:t>Projekt uchwały</w:t>
      </w:r>
      <w:r w:rsidR="001F6177" w:rsidRPr="006E431D">
        <w:t xml:space="preserve"> został zamieszczony w </w:t>
      </w:r>
      <w:r w:rsidR="00FF6E53" w:rsidRPr="006E431D">
        <w:t>Biuletynie Informacji Publicznej na stronie podmiotowej Ministra Cyfryzacji.</w:t>
      </w:r>
    </w:p>
    <w:p w14:paraId="77E44C88" w14:textId="29E972A1" w:rsidR="00FF6E53" w:rsidRPr="006E431D" w:rsidRDefault="00FF6E53" w:rsidP="00A024FE">
      <w:pPr>
        <w:spacing w:after="120"/>
        <w:jc w:val="both"/>
      </w:pPr>
      <w:r w:rsidRPr="006E431D">
        <w:t>Wejście w życ</w:t>
      </w:r>
      <w:r w:rsidR="004C36F9" w:rsidRPr="006E431D">
        <w:t>ie uchwały</w:t>
      </w:r>
      <w:r w:rsidRPr="006E431D">
        <w:t xml:space="preserve"> nie będzie miało wpływu na działalność </w:t>
      </w:r>
      <w:proofErr w:type="spellStart"/>
      <w:r w:rsidRPr="006E431D">
        <w:t>mikroprzedsiębiorców</w:t>
      </w:r>
      <w:proofErr w:type="spellEnd"/>
      <w:r w:rsidRPr="006E431D">
        <w:t>, małych i średnich przedsiębiorców.</w:t>
      </w:r>
    </w:p>
    <w:p w14:paraId="20065A53" w14:textId="02B112D8" w:rsidR="00747AEA" w:rsidRPr="006E431D" w:rsidRDefault="00747AEA" w:rsidP="00A024FE">
      <w:pPr>
        <w:spacing w:after="120"/>
        <w:jc w:val="both"/>
      </w:pPr>
      <w:r w:rsidRPr="006E431D">
        <w:t>Uchwała wejdzie w życie z dniem podjęcia.</w:t>
      </w:r>
    </w:p>
    <w:p w14:paraId="7BD28DBE" w14:textId="77777777" w:rsidR="004B3763" w:rsidRPr="006E431D" w:rsidRDefault="004B3763" w:rsidP="00FF6E53">
      <w:pPr>
        <w:jc w:val="both"/>
      </w:pPr>
    </w:p>
    <w:p w14:paraId="5794A291" w14:textId="77777777" w:rsidR="004B3763" w:rsidRPr="006E431D" w:rsidRDefault="004B3763" w:rsidP="00FF6E53">
      <w:pPr>
        <w:jc w:val="both"/>
      </w:pPr>
    </w:p>
    <w:tbl>
      <w:tblPr>
        <w:tblpPr w:leftFromText="141" w:rightFromText="141" w:horzAnchor="page" w:tblpX="477" w:tblpY="-612"/>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4"/>
        <w:gridCol w:w="386"/>
        <w:gridCol w:w="703"/>
        <w:gridCol w:w="76"/>
        <w:gridCol w:w="487"/>
        <w:gridCol w:w="293"/>
        <w:gridCol w:w="567"/>
        <w:gridCol w:w="40"/>
        <w:gridCol w:w="172"/>
        <w:gridCol w:w="97"/>
        <w:gridCol w:w="650"/>
        <w:gridCol w:w="33"/>
        <w:gridCol w:w="779"/>
        <w:gridCol w:w="38"/>
        <w:gridCol w:w="142"/>
        <w:gridCol w:w="513"/>
        <w:gridCol w:w="87"/>
        <w:gridCol w:w="108"/>
        <w:gridCol w:w="291"/>
        <w:gridCol w:w="381"/>
        <w:gridCol w:w="179"/>
        <w:gridCol w:w="600"/>
        <w:gridCol w:w="251"/>
        <w:gridCol w:w="529"/>
        <w:gridCol w:w="779"/>
        <w:gridCol w:w="780"/>
        <w:gridCol w:w="780"/>
      </w:tblGrid>
      <w:tr w:rsidR="006E431D" w:rsidRPr="006E431D" w14:paraId="6130C7CD" w14:textId="77777777" w:rsidTr="001F548B">
        <w:trPr>
          <w:trHeight w:val="1611"/>
        </w:trPr>
        <w:tc>
          <w:tcPr>
            <w:tcW w:w="6057" w:type="dxa"/>
            <w:gridSpan w:val="15"/>
          </w:tcPr>
          <w:p w14:paraId="62B0B30B" w14:textId="74367890" w:rsidR="004B3763" w:rsidRPr="006E431D" w:rsidRDefault="004B3763" w:rsidP="004B3763">
            <w:pPr>
              <w:spacing w:before="120" w:line="240" w:lineRule="auto"/>
              <w:ind w:hanging="45"/>
              <w:rPr>
                <w:rFonts w:cs="Calibri"/>
                <w:b/>
              </w:rPr>
            </w:pPr>
            <w:bookmarkStart w:id="0" w:name="t1"/>
            <w:r w:rsidRPr="006E431D">
              <w:rPr>
                <w:rFonts w:cs="Calibri"/>
                <w:b/>
              </w:rPr>
              <w:lastRenderedPageBreak/>
              <w:t>Nazwa projektu</w:t>
            </w:r>
            <w:r w:rsidR="0011650B" w:rsidRPr="006E431D">
              <w:rPr>
                <w:rFonts w:cs="Calibri"/>
                <w:b/>
              </w:rPr>
              <w:t>:</w:t>
            </w:r>
          </w:p>
          <w:p w14:paraId="160E0366" w14:textId="32FA0D07" w:rsidR="004B3763" w:rsidRPr="006E431D" w:rsidRDefault="007C1FB8" w:rsidP="0011650B">
            <w:pPr>
              <w:spacing w:line="240" w:lineRule="auto"/>
              <w:jc w:val="both"/>
              <w:rPr>
                <w:rFonts w:cs="Calibri"/>
                <w:bCs/>
                <w:szCs w:val="24"/>
              </w:rPr>
            </w:pPr>
            <w:r w:rsidRPr="006E431D">
              <w:rPr>
                <w:rFonts w:cs="Calibri"/>
                <w:szCs w:val="24"/>
              </w:rPr>
              <w:t>U</w:t>
            </w:r>
            <w:r w:rsidR="004B3763" w:rsidRPr="006E431D">
              <w:rPr>
                <w:rFonts w:cs="Calibri"/>
                <w:szCs w:val="24"/>
              </w:rPr>
              <w:t>chwał</w:t>
            </w:r>
            <w:r w:rsidRPr="006E431D">
              <w:rPr>
                <w:rFonts w:cs="Calibri"/>
                <w:szCs w:val="24"/>
              </w:rPr>
              <w:t>a</w:t>
            </w:r>
            <w:r w:rsidR="004B3763" w:rsidRPr="006E431D">
              <w:rPr>
                <w:rFonts w:cs="Calibri"/>
                <w:szCs w:val="24"/>
              </w:rPr>
              <w:t xml:space="preserve"> Rady Ministrów </w:t>
            </w:r>
            <w:r w:rsidR="004B3763" w:rsidRPr="006E431D">
              <w:rPr>
                <w:rFonts w:cs="Calibri"/>
                <w:bCs/>
                <w:szCs w:val="24"/>
              </w:rPr>
              <w:t>zmieniająca uchwałę w sprawie przyjęcia programu rozwoju „Program Zintegrowanej Informatyzacji Państwa”</w:t>
            </w:r>
          </w:p>
          <w:p w14:paraId="136A4DE9" w14:textId="77777777" w:rsidR="0011650B" w:rsidRPr="006E431D" w:rsidRDefault="0011650B" w:rsidP="004B3763">
            <w:pPr>
              <w:spacing w:line="240" w:lineRule="auto"/>
              <w:ind w:hanging="45"/>
              <w:jc w:val="both"/>
              <w:rPr>
                <w:rFonts w:cs="Calibri"/>
                <w:bCs/>
                <w:szCs w:val="24"/>
              </w:rPr>
            </w:pPr>
          </w:p>
          <w:p w14:paraId="3349590B" w14:textId="007A16F7" w:rsidR="0011650B" w:rsidRPr="006E431D" w:rsidRDefault="004B3763" w:rsidP="0011650B">
            <w:pPr>
              <w:spacing w:line="240" w:lineRule="auto"/>
              <w:ind w:hanging="45"/>
              <w:rPr>
                <w:rFonts w:cs="Calibri"/>
                <w:b/>
              </w:rPr>
            </w:pPr>
            <w:r w:rsidRPr="006E431D">
              <w:rPr>
                <w:rFonts w:cs="Calibri"/>
                <w:b/>
              </w:rPr>
              <w:t>Ministerstwo wiodące i ministerstwa współpracujące</w:t>
            </w:r>
            <w:r w:rsidR="0011650B" w:rsidRPr="006E431D">
              <w:rPr>
                <w:rFonts w:cs="Calibri"/>
                <w:b/>
              </w:rPr>
              <w:t>:</w:t>
            </w:r>
          </w:p>
          <w:bookmarkEnd w:id="0"/>
          <w:p w14:paraId="739E5130" w14:textId="10EF822C" w:rsidR="004B3763" w:rsidRPr="006E431D" w:rsidRDefault="005F0AB8" w:rsidP="0011650B">
            <w:pPr>
              <w:spacing w:line="240" w:lineRule="auto"/>
              <w:ind w:hanging="34"/>
              <w:rPr>
                <w:rFonts w:cs="Calibri"/>
              </w:rPr>
            </w:pPr>
            <w:r>
              <w:rPr>
                <w:rFonts w:cs="Calibri"/>
              </w:rPr>
              <w:t xml:space="preserve">Kancelaria Prezesa Rady Ministrów </w:t>
            </w:r>
            <w:r w:rsidR="004B3763" w:rsidRPr="006E431D">
              <w:rPr>
                <w:rFonts w:cs="Calibri"/>
              </w:rPr>
              <w:t xml:space="preserve">oraz pozostałe ministerstwa </w:t>
            </w:r>
          </w:p>
          <w:p w14:paraId="4365E378" w14:textId="77777777" w:rsidR="0011650B" w:rsidRPr="006E431D" w:rsidRDefault="0011650B" w:rsidP="004B3763">
            <w:pPr>
              <w:spacing w:line="240" w:lineRule="auto"/>
              <w:ind w:hanging="34"/>
              <w:rPr>
                <w:rFonts w:cs="Calibri"/>
              </w:rPr>
            </w:pPr>
          </w:p>
          <w:p w14:paraId="1B9D9161" w14:textId="77777777" w:rsidR="004B3763" w:rsidRPr="006E431D" w:rsidRDefault="004B3763" w:rsidP="004B3763">
            <w:pPr>
              <w:spacing w:line="240" w:lineRule="auto"/>
              <w:rPr>
                <w:rFonts w:cs="Calibri"/>
                <w:b/>
                <w:szCs w:val="24"/>
              </w:rPr>
            </w:pPr>
            <w:r w:rsidRPr="006E431D">
              <w:rPr>
                <w:rFonts w:cs="Calibri"/>
                <w:b/>
                <w:szCs w:val="24"/>
              </w:rPr>
              <w:t xml:space="preserve">Osoba odpowiedzialna za projekt w randze Ministra, Sekretarza Stanu lub Podsekretarza Stanu </w:t>
            </w:r>
          </w:p>
          <w:p w14:paraId="06DF024B" w14:textId="76DA08EB" w:rsidR="004B3763" w:rsidRPr="006E431D" w:rsidRDefault="001A0BD6" w:rsidP="004B3763">
            <w:pPr>
              <w:spacing w:line="240" w:lineRule="auto"/>
              <w:rPr>
                <w:rFonts w:cs="Calibri"/>
                <w:szCs w:val="24"/>
              </w:rPr>
            </w:pPr>
            <w:r>
              <w:rPr>
                <w:rFonts w:cs="Calibri"/>
                <w:szCs w:val="24"/>
              </w:rPr>
              <w:t>Janusz Cieszyński</w:t>
            </w:r>
            <w:r w:rsidR="0011650B" w:rsidRPr="006E431D">
              <w:rPr>
                <w:rFonts w:cs="Calibri"/>
                <w:szCs w:val="24"/>
              </w:rPr>
              <w:t xml:space="preserve"> – </w:t>
            </w:r>
            <w:r w:rsidR="005F0AB8">
              <w:rPr>
                <w:rFonts w:cs="Calibri"/>
                <w:szCs w:val="24"/>
              </w:rPr>
              <w:t>Sekretarz Stanu KPRM</w:t>
            </w:r>
          </w:p>
          <w:p w14:paraId="3467B8BC" w14:textId="77777777" w:rsidR="004B3763" w:rsidRPr="006E431D" w:rsidRDefault="004B3763" w:rsidP="004B3763">
            <w:pPr>
              <w:spacing w:before="120" w:line="240" w:lineRule="auto"/>
              <w:ind w:hanging="45"/>
              <w:rPr>
                <w:rFonts w:cs="Calibri"/>
                <w:b/>
              </w:rPr>
            </w:pPr>
            <w:r w:rsidRPr="006E431D">
              <w:rPr>
                <w:rFonts w:cs="Calibri"/>
                <w:b/>
              </w:rPr>
              <w:t>Kontakt do opiekuna merytorycznego projektu</w:t>
            </w:r>
          </w:p>
          <w:p w14:paraId="0A26D4B3" w14:textId="164FA290" w:rsidR="004B3763" w:rsidRPr="006E431D" w:rsidRDefault="00B72971" w:rsidP="00A14EA0">
            <w:pPr>
              <w:spacing w:line="240" w:lineRule="auto"/>
              <w:ind w:hanging="34"/>
              <w:rPr>
                <w:rFonts w:cs="Calibri"/>
              </w:rPr>
            </w:pPr>
            <w:r>
              <w:t>Andrzej Pieczunko</w:t>
            </w:r>
            <w:r w:rsidR="00A14EA0" w:rsidRPr="00667522">
              <w:t xml:space="preserve"> Dyrektor Departamentu Architektury Informacyjnej</w:t>
            </w:r>
            <w:r w:rsidR="00A14EA0" w:rsidRPr="006E431D">
              <w:rPr>
                <w:rFonts w:cs="Calibri"/>
              </w:rPr>
              <w:t xml:space="preserve"> Państwa</w:t>
            </w:r>
            <w:r w:rsidR="00AE1103" w:rsidRPr="006E431D">
              <w:t xml:space="preserve">, </w:t>
            </w:r>
            <w:r w:rsidR="004B3763" w:rsidRPr="006E431D">
              <w:rPr>
                <w:rFonts w:cs="Calibri"/>
              </w:rPr>
              <w:t xml:space="preserve">tel. 22 245 59 13 </w:t>
            </w:r>
          </w:p>
        </w:tc>
        <w:tc>
          <w:tcPr>
            <w:tcW w:w="5278" w:type="dxa"/>
            <w:gridSpan w:val="12"/>
            <w:shd w:val="clear" w:color="auto" w:fill="FFFFFF"/>
          </w:tcPr>
          <w:p w14:paraId="0EBA86AF" w14:textId="196575DD" w:rsidR="004B3763" w:rsidRPr="006E431D" w:rsidRDefault="004B3763" w:rsidP="004B3763">
            <w:pPr>
              <w:spacing w:line="240" w:lineRule="auto"/>
              <w:rPr>
                <w:rFonts w:cs="Calibri"/>
                <w:b/>
                <w:sz w:val="21"/>
                <w:szCs w:val="21"/>
              </w:rPr>
            </w:pPr>
            <w:r w:rsidRPr="006E431D">
              <w:rPr>
                <w:rFonts w:cs="Calibri"/>
                <w:b/>
                <w:sz w:val="21"/>
                <w:szCs w:val="21"/>
              </w:rPr>
              <w:t>Data sporządzenia</w:t>
            </w:r>
            <w:r w:rsidRPr="006E431D">
              <w:rPr>
                <w:rFonts w:cs="Calibri"/>
                <w:b/>
                <w:sz w:val="21"/>
                <w:szCs w:val="21"/>
              </w:rPr>
              <w:br/>
            </w:r>
            <w:r w:rsidR="00A024FE">
              <w:rPr>
                <w:rFonts w:cs="Calibri"/>
                <w:sz w:val="21"/>
                <w:szCs w:val="21"/>
              </w:rPr>
              <w:t>19.01.2021</w:t>
            </w:r>
            <w:r w:rsidRPr="006E431D">
              <w:rPr>
                <w:rFonts w:cs="Calibri"/>
                <w:sz w:val="21"/>
                <w:szCs w:val="21"/>
              </w:rPr>
              <w:t xml:space="preserve"> r.</w:t>
            </w:r>
          </w:p>
          <w:p w14:paraId="24CDAF22" w14:textId="77777777" w:rsidR="004B3763" w:rsidRPr="006E431D" w:rsidRDefault="004B3763" w:rsidP="004B3763">
            <w:pPr>
              <w:spacing w:line="240" w:lineRule="auto"/>
              <w:rPr>
                <w:rFonts w:cs="Calibri"/>
                <w:b/>
              </w:rPr>
            </w:pPr>
          </w:p>
          <w:p w14:paraId="01C470BD" w14:textId="37505AD2" w:rsidR="004B3763" w:rsidRPr="006E431D" w:rsidRDefault="004B3763" w:rsidP="003525BB">
            <w:pPr>
              <w:tabs>
                <w:tab w:val="left" w:pos="1790"/>
              </w:tabs>
              <w:spacing w:line="240" w:lineRule="auto"/>
              <w:rPr>
                <w:rFonts w:cs="Calibri"/>
                <w:b/>
              </w:rPr>
            </w:pPr>
            <w:r w:rsidRPr="006E431D">
              <w:rPr>
                <w:rFonts w:cs="Calibri"/>
                <w:b/>
              </w:rPr>
              <w:t xml:space="preserve">Źródło: </w:t>
            </w:r>
            <w:bookmarkStart w:id="1" w:name="Lista1"/>
            <w:r w:rsidR="003525BB">
              <w:rPr>
                <w:rFonts w:cs="Calibri"/>
                <w:b/>
              </w:rPr>
              <w:tab/>
            </w:r>
          </w:p>
          <w:bookmarkEnd w:id="1"/>
          <w:p w14:paraId="6825BDC7" w14:textId="4159BE36" w:rsidR="004B3763" w:rsidRPr="006E431D" w:rsidRDefault="004B3763" w:rsidP="004B3763">
            <w:pPr>
              <w:spacing w:line="240" w:lineRule="auto"/>
              <w:rPr>
                <w:rFonts w:cs="Calibri"/>
              </w:rPr>
            </w:pPr>
            <w:r w:rsidRPr="006E431D">
              <w:rPr>
                <w:rFonts w:cs="Calibri"/>
              </w:rPr>
              <w:t>Upoważnienie ustawowe:</w:t>
            </w:r>
          </w:p>
          <w:p w14:paraId="0AEE6134" w14:textId="77777777" w:rsidR="004B3763" w:rsidRPr="006E431D" w:rsidRDefault="004B3763" w:rsidP="004B3763">
            <w:pPr>
              <w:spacing w:line="240" w:lineRule="auto"/>
              <w:rPr>
                <w:rFonts w:cs="Calibri"/>
              </w:rPr>
            </w:pPr>
          </w:p>
          <w:p w14:paraId="060DCA7D" w14:textId="1B61D817" w:rsidR="0011650B" w:rsidRPr="006E431D" w:rsidRDefault="0011650B" w:rsidP="004B3763">
            <w:pPr>
              <w:spacing w:line="240" w:lineRule="auto"/>
              <w:rPr>
                <w:rFonts w:cs="Calibri"/>
              </w:rPr>
            </w:pPr>
            <w:r w:rsidRPr="006E431D">
              <w:rPr>
                <w:rFonts w:cs="Calibri"/>
              </w:rPr>
              <w:t xml:space="preserve">art. 19 ust. </w:t>
            </w:r>
            <w:r w:rsidR="00664C47" w:rsidRPr="006E431D">
              <w:rPr>
                <w:rFonts w:cs="Calibri"/>
              </w:rPr>
              <w:t>2</w:t>
            </w:r>
            <w:r w:rsidRPr="006E431D">
              <w:rPr>
                <w:rFonts w:cs="Calibri"/>
              </w:rPr>
              <w:t xml:space="preserve"> ustawy z dnia 6 grudnia 2006 r. o zasadach prowadzenia polityki rozwoju (</w:t>
            </w:r>
            <w:r w:rsidR="00C40DAD" w:rsidRPr="006E431D">
              <w:rPr>
                <w:rFonts w:cs="Calibri"/>
              </w:rPr>
              <w:t xml:space="preserve">Dz. U. </w:t>
            </w:r>
            <w:r w:rsidR="00AE1103" w:rsidRPr="006E431D">
              <w:rPr>
                <w:rFonts w:cs="Calibri"/>
              </w:rPr>
              <w:t xml:space="preserve">z </w:t>
            </w:r>
            <w:r w:rsidR="00C40DAD" w:rsidRPr="006E431D">
              <w:rPr>
                <w:rFonts w:cs="Calibri"/>
              </w:rPr>
              <w:t>20</w:t>
            </w:r>
            <w:r w:rsidR="0060545A">
              <w:rPr>
                <w:rFonts w:cs="Calibri"/>
              </w:rPr>
              <w:t>21 r. poz. 1057</w:t>
            </w:r>
          </w:p>
          <w:p w14:paraId="5A7AE87A" w14:textId="77777777" w:rsidR="0011650B" w:rsidRPr="006E431D" w:rsidRDefault="004B3763" w:rsidP="004B3763">
            <w:pPr>
              <w:spacing w:before="120" w:line="240" w:lineRule="auto"/>
              <w:rPr>
                <w:rFonts w:cs="Calibri"/>
                <w:b/>
              </w:rPr>
            </w:pPr>
            <w:r w:rsidRPr="006E431D">
              <w:rPr>
                <w:rFonts w:cs="Calibri"/>
                <w:b/>
              </w:rPr>
              <w:t xml:space="preserve">Nr w wykazie prac: </w:t>
            </w:r>
          </w:p>
          <w:p w14:paraId="6B1D6175" w14:textId="6E304E69" w:rsidR="004B3763" w:rsidRPr="006E431D" w:rsidRDefault="004B3763" w:rsidP="002D3844">
            <w:pPr>
              <w:spacing w:before="120" w:line="240" w:lineRule="auto"/>
              <w:rPr>
                <w:rFonts w:cs="Calibri"/>
                <w:sz w:val="28"/>
                <w:szCs w:val="28"/>
              </w:rPr>
            </w:pPr>
            <w:r w:rsidRPr="006E431D">
              <w:rPr>
                <w:rFonts w:cs="Calibri"/>
                <w:b/>
              </w:rPr>
              <w:t>ID</w:t>
            </w:r>
            <w:r w:rsidR="002D3844">
              <w:rPr>
                <w:rFonts w:cs="Calibri"/>
                <w:b/>
              </w:rPr>
              <w:t xml:space="preserve"> 125</w:t>
            </w:r>
          </w:p>
        </w:tc>
      </w:tr>
      <w:tr w:rsidR="006E431D" w:rsidRPr="006E431D" w14:paraId="41D7DDCC" w14:textId="77777777" w:rsidTr="001F548B">
        <w:trPr>
          <w:trHeight w:val="142"/>
        </w:trPr>
        <w:tc>
          <w:tcPr>
            <w:tcW w:w="11335" w:type="dxa"/>
            <w:gridSpan w:val="27"/>
            <w:shd w:val="clear" w:color="auto" w:fill="99CCFF"/>
          </w:tcPr>
          <w:p w14:paraId="276DFEE2" w14:textId="77777777" w:rsidR="004B3763" w:rsidRPr="006E431D" w:rsidRDefault="004B3763" w:rsidP="004B3763">
            <w:pPr>
              <w:spacing w:line="240" w:lineRule="auto"/>
              <w:ind w:left="57"/>
              <w:jc w:val="center"/>
              <w:rPr>
                <w:rFonts w:cs="Calibri"/>
                <w:b/>
                <w:sz w:val="32"/>
                <w:szCs w:val="32"/>
              </w:rPr>
            </w:pPr>
            <w:r w:rsidRPr="006E431D">
              <w:rPr>
                <w:rFonts w:cs="Calibri"/>
                <w:b/>
                <w:sz w:val="32"/>
                <w:szCs w:val="32"/>
              </w:rPr>
              <w:t>OCENA SKUTKÓW REGULACJI</w:t>
            </w:r>
          </w:p>
        </w:tc>
      </w:tr>
      <w:tr w:rsidR="006E431D" w:rsidRPr="006E431D" w14:paraId="5EB56900" w14:textId="77777777" w:rsidTr="001F548B">
        <w:trPr>
          <w:trHeight w:val="333"/>
        </w:trPr>
        <w:tc>
          <w:tcPr>
            <w:tcW w:w="11335" w:type="dxa"/>
            <w:gridSpan w:val="27"/>
            <w:shd w:val="clear" w:color="auto" w:fill="99CCFF"/>
            <w:vAlign w:val="center"/>
          </w:tcPr>
          <w:p w14:paraId="1164AFB5" w14:textId="77777777" w:rsidR="004B3763" w:rsidRPr="006E431D" w:rsidRDefault="004B3763" w:rsidP="004B3763">
            <w:pPr>
              <w:widowControl/>
              <w:numPr>
                <w:ilvl w:val="0"/>
                <w:numId w:val="1"/>
              </w:numPr>
              <w:autoSpaceDE/>
              <w:autoSpaceDN/>
              <w:adjustRightInd/>
              <w:spacing w:before="60" w:after="60" w:line="240" w:lineRule="auto"/>
              <w:ind w:left="318" w:hanging="284"/>
              <w:jc w:val="both"/>
              <w:rPr>
                <w:rFonts w:cs="Calibri"/>
                <w:b/>
              </w:rPr>
            </w:pPr>
            <w:r w:rsidRPr="006E431D">
              <w:rPr>
                <w:rFonts w:cs="Calibri"/>
                <w:b/>
              </w:rPr>
              <w:t>Jaki problem jest rozwiązywany?</w:t>
            </w:r>
            <w:bookmarkStart w:id="2" w:name="Wybór1"/>
            <w:bookmarkEnd w:id="2"/>
          </w:p>
        </w:tc>
      </w:tr>
      <w:tr w:rsidR="006E431D" w:rsidRPr="006E431D" w14:paraId="2E1FC405" w14:textId="77777777" w:rsidTr="001F548B">
        <w:trPr>
          <w:trHeight w:val="142"/>
        </w:trPr>
        <w:tc>
          <w:tcPr>
            <w:tcW w:w="11335" w:type="dxa"/>
            <w:gridSpan w:val="27"/>
            <w:shd w:val="clear" w:color="auto" w:fill="FFFFFF"/>
          </w:tcPr>
          <w:p w14:paraId="0CD04CD2" w14:textId="51BC5D15" w:rsidR="004B3763" w:rsidRPr="006E431D" w:rsidRDefault="00477B61" w:rsidP="004E0E23">
            <w:pPr>
              <w:spacing w:line="240" w:lineRule="auto"/>
              <w:jc w:val="both"/>
              <w:rPr>
                <w:rFonts w:cs="Calibri"/>
              </w:rPr>
            </w:pPr>
            <w:r w:rsidRPr="006E431D">
              <w:rPr>
                <w:rFonts w:cs="Calibri"/>
              </w:rPr>
              <w:t>Stosownie do założeń</w:t>
            </w:r>
            <w:r w:rsidR="004B3763" w:rsidRPr="006E431D">
              <w:rPr>
                <w:rFonts w:cs="Calibri"/>
              </w:rPr>
              <w:t xml:space="preserve"> Programu Zinteg</w:t>
            </w:r>
            <w:r w:rsidRPr="006E431D">
              <w:rPr>
                <w:rFonts w:cs="Calibri"/>
              </w:rPr>
              <w:t>rowanej Informatyzacji Państwa, zwanego dalej „PZIP”</w:t>
            </w:r>
            <w:r w:rsidR="00923040" w:rsidRPr="006E431D">
              <w:rPr>
                <w:rFonts w:cs="Calibri"/>
              </w:rPr>
              <w:t xml:space="preserve"> lub „Program</w:t>
            </w:r>
            <w:r w:rsidR="00200DF0" w:rsidRPr="006E431D">
              <w:rPr>
                <w:rFonts w:cs="Calibri"/>
              </w:rPr>
              <w:t>em</w:t>
            </w:r>
            <w:r w:rsidR="00923040" w:rsidRPr="006E431D">
              <w:rPr>
                <w:rFonts w:cs="Calibri"/>
              </w:rPr>
              <w:t>”</w:t>
            </w:r>
            <w:r w:rsidR="004B3763" w:rsidRPr="006E431D">
              <w:rPr>
                <w:rFonts w:cs="Calibri"/>
              </w:rPr>
              <w:t xml:space="preserve">, </w:t>
            </w:r>
            <w:r w:rsidR="00200DF0" w:rsidRPr="006E431D">
              <w:rPr>
                <w:rFonts w:cs="Calibri"/>
              </w:rPr>
              <w:t xml:space="preserve">którego aktualizacja </w:t>
            </w:r>
            <w:r w:rsidR="004B3763" w:rsidRPr="006E431D">
              <w:rPr>
                <w:rFonts w:cs="Calibri"/>
              </w:rPr>
              <w:t>został</w:t>
            </w:r>
            <w:r w:rsidR="00200DF0" w:rsidRPr="006E431D">
              <w:rPr>
                <w:rFonts w:cs="Calibri"/>
              </w:rPr>
              <w:t>a</w:t>
            </w:r>
            <w:r w:rsidR="004B3763" w:rsidRPr="006E431D">
              <w:rPr>
                <w:rFonts w:cs="Calibri"/>
              </w:rPr>
              <w:t xml:space="preserve"> przyjęt</w:t>
            </w:r>
            <w:r w:rsidR="00200DF0" w:rsidRPr="006E431D">
              <w:rPr>
                <w:rFonts w:cs="Calibri"/>
              </w:rPr>
              <w:t>a</w:t>
            </w:r>
            <w:r w:rsidR="004B3763" w:rsidRPr="006E431D">
              <w:rPr>
                <w:rFonts w:cs="Calibri"/>
              </w:rPr>
              <w:t xml:space="preserve"> w drodze uchwały</w:t>
            </w:r>
            <w:r w:rsidR="00200DF0" w:rsidRPr="006E431D">
              <w:rPr>
                <w:rFonts w:cs="Calibri"/>
              </w:rPr>
              <w:t xml:space="preserve"> nr </w:t>
            </w:r>
            <w:r w:rsidR="00FC1319" w:rsidRPr="006E431D">
              <w:rPr>
                <w:rFonts w:cs="Calibri"/>
              </w:rPr>
              <w:t>109/2019</w:t>
            </w:r>
            <w:r w:rsidR="004B3763" w:rsidRPr="006E431D">
              <w:rPr>
                <w:rFonts w:cs="Calibri"/>
              </w:rPr>
              <w:t xml:space="preserve"> Rady Ministrów</w:t>
            </w:r>
            <w:r w:rsidR="00200DF0" w:rsidRPr="006E431D">
              <w:rPr>
                <w:rFonts w:cs="Calibri"/>
              </w:rPr>
              <w:t xml:space="preserve"> z dnia</w:t>
            </w:r>
            <w:r w:rsidR="004B3763" w:rsidRPr="006E431D">
              <w:rPr>
                <w:rFonts w:cs="Calibri"/>
              </w:rPr>
              <w:t xml:space="preserve"> </w:t>
            </w:r>
            <w:r w:rsidR="00FC1319" w:rsidRPr="006E431D">
              <w:rPr>
                <w:rFonts w:cs="Calibri"/>
              </w:rPr>
              <w:t xml:space="preserve">24 </w:t>
            </w:r>
            <w:r w:rsidR="004B3763" w:rsidRPr="006E431D">
              <w:rPr>
                <w:rFonts w:cs="Calibri"/>
              </w:rPr>
              <w:t>wrześni</w:t>
            </w:r>
            <w:r w:rsidR="00200DF0" w:rsidRPr="006E431D">
              <w:rPr>
                <w:rFonts w:cs="Calibri"/>
              </w:rPr>
              <w:t>a</w:t>
            </w:r>
            <w:r w:rsidR="004B3763" w:rsidRPr="006E431D">
              <w:rPr>
                <w:rFonts w:cs="Calibri"/>
              </w:rPr>
              <w:t xml:space="preserve"> 201</w:t>
            </w:r>
            <w:r w:rsidR="00FC1319" w:rsidRPr="006E431D">
              <w:rPr>
                <w:rFonts w:cs="Calibri"/>
              </w:rPr>
              <w:t>9</w:t>
            </w:r>
            <w:r w:rsidR="004B3763" w:rsidRPr="006E431D">
              <w:rPr>
                <w:rFonts w:cs="Calibri"/>
              </w:rPr>
              <w:t xml:space="preserve"> r.,</w:t>
            </w:r>
            <w:r w:rsidR="004E0E23" w:rsidRPr="006E431D">
              <w:rPr>
                <w:rFonts w:cs="Calibri"/>
              </w:rPr>
              <w:t xml:space="preserve"> raz do roku</w:t>
            </w:r>
            <w:r w:rsidR="004B3763" w:rsidRPr="006E431D">
              <w:rPr>
                <w:rFonts w:cs="Calibri"/>
              </w:rPr>
              <w:t xml:space="preserve"> konieczn</w:t>
            </w:r>
            <w:r w:rsidR="00FC1319" w:rsidRPr="006E431D">
              <w:rPr>
                <w:rFonts w:cs="Calibri"/>
              </w:rPr>
              <w:t xml:space="preserve">a jest aktualizacja zawartości załącznika nr 2 do </w:t>
            </w:r>
            <w:r w:rsidR="004E0E23" w:rsidRPr="006E431D">
              <w:rPr>
                <w:rFonts w:cs="Calibri"/>
              </w:rPr>
              <w:t xml:space="preserve">PZIP, </w:t>
            </w:r>
            <w:r w:rsidR="004E0E23" w:rsidRPr="006E431D">
              <w:rPr>
                <w:rFonts w:cs="Calibri"/>
                <w:i/>
              </w:rPr>
              <w:t>Plan działań wszystkich resortów, służących realizacji celów Programu</w:t>
            </w:r>
            <w:r w:rsidR="004E0E23" w:rsidRPr="006E431D">
              <w:rPr>
                <w:rFonts w:cs="Calibri"/>
              </w:rPr>
              <w:t>.</w:t>
            </w:r>
          </w:p>
        </w:tc>
      </w:tr>
      <w:tr w:rsidR="006E431D" w:rsidRPr="006E431D" w14:paraId="58BF6B3B" w14:textId="77777777" w:rsidTr="001F548B">
        <w:trPr>
          <w:trHeight w:val="142"/>
        </w:trPr>
        <w:tc>
          <w:tcPr>
            <w:tcW w:w="11335" w:type="dxa"/>
            <w:gridSpan w:val="27"/>
            <w:shd w:val="clear" w:color="auto" w:fill="99CCFF"/>
            <w:vAlign w:val="center"/>
          </w:tcPr>
          <w:p w14:paraId="13AFC258" w14:textId="77777777" w:rsidR="004B3763" w:rsidRPr="006E431D" w:rsidRDefault="004B3763" w:rsidP="004B3763">
            <w:pPr>
              <w:widowControl/>
              <w:numPr>
                <w:ilvl w:val="0"/>
                <w:numId w:val="1"/>
              </w:numPr>
              <w:autoSpaceDE/>
              <w:autoSpaceDN/>
              <w:adjustRightInd/>
              <w:spacing w:before="60" w:after="60" w:line="240" w:lineRule="auto"/>
              <w:ind w:left="318" w:hanging="284"/>
              <w:jc w:val="both"/>
              <w:rPr>
                <w:rFonts w:cs="Calibri"/>
                <w:b/>
              </w:rPr>
            </w:pPr>
            <w:r w:rsidRPr="006E431D">
              <w:rPr>
                <w:rFonts w:cs="Calibri"/>
                <w:b/>
                <w:spacing w:val="-2"/>
              </w:rPr>
              <w:t>Rekomendowane rozwiązanie, w tym planowane narzędzia interwencji, i oczekiwany efekt</w:t>
            </w:r>
          </w:p>
        </w:tc>
      </w:tr>
      <w:tr w:rsidR="006E431D" w:rsidRPr="006E431D" w14:paraId="6DE39E68" w14:textId="77777777" w:rsidTr="001F548B">
        <w:trPr>
          <w:trHeight w:val="142"/>
        </w:trPr>
        <w:tc>
          <w:tcPr>
            <w:tcW w:w="11335" w:type="dxa"/>
            <w:gridSpan w:val="27"/>
            <w:shd w:val="clear" w:color="auto" w:fill="auto"/>
          </w:tcPr>
          <w:p w14:paraId="4CDFA5F9" w14:textId="47795948" w:rsidR="00F12109" w:rsidRPr="006E431D" w:rsidRDefault="004B3763" w:rsidP="004B3763">
            <w:pPr>
              <w:spacing w:line="240" w:lineRule="auto"/>
              <w:jc w:val="both"/>
              <w:rPr>
                <w:rFonts w:cs="Calibri"/>
                <w:spacing w:val="-2"/>
              </w:rPr>
            </w:pPr>
            <w:r w:rsidRPr="006E431D">
              <w:rPr>
                <w:rFonts w:cs="Calibri"/>
                <w:spacing w:val="-2"/>
              </w:rPr>
              <w:t xml:space="preserve">Aktualizacja </w:t>
            </w:r>
            <w:r w:rsidR="00477B61" w:rsidRPr="006E431D">
              <w:rPr>
                <w:rFonts w:cs="Calibri"/>
                <w:spacing w:val="-2"/>
              </w:rPr>
              <w:t xml:space="preserve">PZIP </w:t>
            </w:r>
            <w:r w:rsidRPr="006E431D">
              <w:rPr>
                <w:rFonts w:cs="Calibri"/>
                <w:spacing w:val="-2"/>
              </w:rPr>
              <w:t xml:space="preserve">ma na celu </w:t>
            </w:r>
            <w:r w:rsidR="00F12109" w:rsidRPr="006E431D">
              <w:t xml:space="preserve">uzupełnienie </w:t>
            </w:r>
            <w:r w:rsidR="00F12109" w:rsidRPr="006E431D">
              <w:rPr>
                <w:rFonts w:cs="Calibri"/>
                <w:spacing w:val="-2"/>
              </w:rPr>
              <w:t>załącznika nr 2 do PZIP</w:t>
            </w:r>
            <w:r w:rsidR="00F12109" w:rsidRPr="006E431D">
              <w:rPr>
                <w:rFonts w:cs="Calibri"/>
                <w:i/>
                <w:spacing w:val="-2"/>
              </w:rPr>
              <w:t>, Plan działań wszystkich resortów, służących realizacji celów Programu</w:t>
            </w:r>
            <w:r w:rsidR="00F12109" w:rsidRPr="006E431D">
              <w:rPr>
                <w:rFonts w:cs="Calibri"/>
                <w:spacing w:val="-2"/>
              </w:rPr>
              <w:t xml:space="preserve"> w zakresie nowych działań zgłoszonych przez</w:t>
            </w:r>
            <w:r w:rsidR="005C320C" w:rsidRPr="006E431D">
              <w:rPr>
                <w:rFonts w:cs="Calibri"/>
                <w:spacing w:val="-2"/>
              </w:rPr>
              <w:t xml:space="preserve"> członków Rady Ministrów. </w:t>
            </w:r>
            <w:r w:rsidR="004E0E23" w:rsidRPr="006E431D">
              <w:rPr>
                <w:rFonts w:cs="Calibri"/>
                <w:spacing w:val="-2"/>
              </w:rPr>
              <w:t>Zgłoszone w ramach przeglądu PZIP w 2020 r. przedsięwzięcia należą do kategorii</w:t>
            </w:r>
            <w:r w:rsidR="005C320C" w:rsidRPr="006E431D">
              <w:rPr>
                <w:rFonts w:cs="Calibri"/>
                <w:spacing w:val="-2"/>
              </w:rPr>
              <w:t xml:space="preserve"> </w:t>
            </w:r>
            <w:r w:rsidR="00F12109" w:rsidRPr="006E431D">
              <w:rPr>
                <w:rFonts w:cs="Calibri"/>
                <w:spacing w:val="-2"/>
              </w:rPr>
              <w:t>r</w:t>
            </w:r>
            <w:r w:rsidR="004E0E23" w:rsidRPr="006E431D">
              <w:rPr>
                <w:rFonts w:cs="Calibri"/>
                <w:spacing w:val="-2"/>
              </w:rPr>
              <w:t>ealizowanych, ale nie ujętych</w:t>
            </w:r>
            <w:r w:rsidR="00F12109" w:rsidRPr="006E431D">
              <w:rPr>
                <w:rFonts w:cs="Calibri"/>
                <w:spacing w:val="-2"/>
              </w:rPr>
              <w:t xml:space="preserve"> dotychczas w załączniku nr 2 do PZIP, a także </w:t>
            </w:r>
            <w:r w:rsidR="005C320C" w:rsidRPr="006E431D">
              <w:rPr>
                <w:rFonts w:cs="Calibri"/>
                <w:spacing w:val="-2"/>
              </w:rPr>
              <w:t xml:space="preserve">obejmują </w:t>
            </w:r>
            <w:r w:rsidR="00F12109" w:rsidRPr="006E431D">
              <w:rPr>
                <w:rFonts w:cs="Calibri"/>
                <w:spacing w:val="-2"/>
              </w:rPr>
              <w:t>działania planowane i przygotowywane przez resorty, zgodnie z ich właściwością.</w:t>
            </w:r>
          </w:p>
          <w:p w14:paraId="71E0D9BB" w14:textId="77777777" w:rsidR="004E0E23" w:rsidRPr="006E431D" w:rsidRDefault="004E0E23" w:rsidP="000D6397">
            <w:pPr>
              <w:spacing w:line="240" w:lineRule="auto"/>
              <w:jc w:val="both"/>
              <w:rPr>
                <w:rFonts w:cs="Calibri"/>
                <w:spacing w:val="-2"/>
              </w:rPr>
            </w:pPr>
            <w:r w:rsidRPr="006E431D">
              <w:rPr>
                <w:rFonts w:cs="Calibri"/>
                <w:spacing w:val="-2"/>
              </w:rPr>
              <w:t xml:space="preserve">Zgodnie z założeniami PZIP stanowi punkt odniesienia dla finansowania lub dofinansowania przedsięwzięć wpisujących się w cele Programu, które wymagają wpisania do Planu działań wszystkich resortów, służących realizacji założeń Programu, stanowiącego załącznik nr 2 do Programu. </w:t>
            </w:r>
          </w:p>
          <w:p w14:paraId="540DF859" w14:textId="7161C006" w:rsidR="00F27B46" w:rsidRDefault="00667522" w:rsidP="004A0BAB">
            <w:pPr>
              <w:spacing w:line="240" w:lineRule="auto"/>
              <w:jc w:val="both"/>
              <w:rPr>
                <w:rFonts w:cs="Calibri"/>
                <w:spacing w:val="-2"/>
              </w:rPr>
            </w:pPr>
            <w:r>
              <w:rPr>
                <w:rFonts w:cs="Calibri"/>
                <w:spacing w:val="-2"/>
              </w:rPr>
              <w:t xml:space="preserve">Załącznik nr </w:t>
            </w:r>
            <w:r w:rsidR="00B429B4">
              <w:rPr>
                <w:rFonts w:cs="Calibri"/>
                <w:spacing w:val="-2"/>
              </w:rPr>
              <w:t xml:space="preserve">2 </w:t>
            </w:r>
            <w:r>
              <w:rPr>
                <w:rFonts w:cs="Calibri"/>
                <w:spacing w:val="-2"/>
              </w:rPr>
              <w:t>do PZIP</w:t>
            </w:r>
            <w:r w:rsidR="00B429B4">
              <w:rPr>
                <w:rFonts w:cs="Calibri"/>
                <w:spacing w:val="-2"/>
              </w:rPr>
              <w:t xml:space="preserve"> </w:t>
            </w:r>
            <w:r w:rsidR="00B429B4">
              <w:rPr>
                <w:rStyle w:val="Kkursywa"/>
              </w:rPr>
              <w:t>P</w:t>
            </w:r>
            <w:r w:rsidR="004A0BAB" w:rsidRPr="00964673">
              <w:rPr>
                <w:rStyle w:val="Kkursywa"/>
              </w:rPr>
              <w:t>lan działań wszystkich resortów, służących realizacji celów Programu</w:t>
            </w:r>
            <w:r w:rsidR="004A0BAB" w:rsidRPr="006E431D">
              <w:rPr>
                <w:rFonts w:cs="Calibri"/>
                <w:spacing w:val="-2"/>
              </w:rPr>
              <w:t xml:space="preserve"> został </w:t>
            </w:r>
            <w:r w:rsidR="00B429B4">
              <w:rPr>
                <w:rFonts w:cs="Calibri"/>
                <w:spacing w:val="-2"/>
              </w:rPr>
              <w:t xml:space="preserve">zmieniony </w:t>
            </w:r>
            <w:r w:rsidR="004A0BAB" w:rsidRPr="006E431D">
              <w:rPr>
                <w:rFonts w:cs="Calibri"/>
                <w:spacing w:val="-2"/>
              </w:rPr>
              <w:t xml:space="preserve">w zakresie uszeregowania kolejności instytucji, gdzie przyjęto </w:t>
            </w:r>
            <w:r w:rsidR="00B429B4">
              <w:rPr>
                <w:rFonts w:cs="Calibri"/>
                <w:spacing w:val="-2"/>
              </w:rPr>
              <w:t xml:space="preserve">ich </w:t>
            </w:r>
            <w:r w:rsidR="004A0BAB" w:rsidRPr="006E431D">
              <w:rPr>
                <w:rFonts w:cs="Calibri"/>
                <w:spacing w:val="-2"/>
              </w:rPr>
              <w:t>alfabetyczny porządek</w:t>
            </w:r>
            <w:r w:rsidR="00B429B4">
              <w:rPr>
                <w:rFonts w:cs="Calibri"/>
                <w:spacing w:val="-2"/>
              </w:rPr>
              <w:t>.</w:t>
            </w:r>
            <w:r w:rsidR="004A0BAB" w:rsidRPr="006E431D">
              <w:rPr>
                <w:rFonts w:cs="Calibri"/>
                <w:spacing w:val="-2"/>
              </w:rPr>
              <w:t xml:space="preserve"> Ponadto tabela została uzupełniona o kolumnę „Status realizacji”, w której określono faz</w:t>
            </w:r>
            <w:r w:rsidR="00F27B46">
              <w:rPr>
                <w:rFonts w:cs="Calibri"/>
                <w:spacing w:val="-2"/>
              </w:rPr>
              <w:t>y</w:t>
            </w:r>
            <w:r w:rsidR="004A0BAB" w:rsidRPr="006E431D">
              <w:rPr>
                <w:rFonts w:cs="Calibri"/>
                <w:spacing w:val="-2"/>
              </w:rPr>
              <w:t xml:space="preserve"> realizacji projektu, </w:t>
            </w:r>
            <w:proofErr w:type="spellStart"/>
            <w:r w:rsidR="004A0BAB" w:rsidRPr="006E431D">
              <w:rPr>
                <w:rFonts w:cs="Calibri"/>
                <w:spacing w:val="-2"/>
              </w:rPr>
              <w:t>tj</w:t>
            </w:r>
            <w:proofErr w:type="spellEnd"/>
            <w:r w:rsidR="004A0BAB" w:rsidRPr="006E431D">
              <w:rPr>
                <w:rFonts w:cs="Calibri"/>
                <w:spacing w:val="-2"/>
              </w:rPr>
              <w:t xml:space="preserve">: </w:t>
            </w:r>
          </w:p>
          <w:p w14:paraId="3A042AF7" w14:textId="4E109932" w:rsidR="004A0BAB" w:rsidRPr="006E431D" w:rsidRDefault="00F27B46" w:rsidP="004A0BAB">
            <w:pPr>
              <w:spacing w:line="240" w:lineRule="auto"/>
              <w:jc w:val="both"/>
              <w:rPr>
                <w:rFonts w:cs="Calibri"/>
                <w:spacing w:val="-2"/>
              </w:rPr>
            </w:pPr>
            <w:r>
              <w:rPr>
                <w:rFonts w:cs="Calibri"/>
                <w:spacing w:val="-2"/>
              </w:rPr>
              <w:t>1) f</w:t>
            </w:r>
            <w:r w:rsidR="004A0BAB" w:rsidRPr="006E431D">
              <w:rPr>
                <w:rFonts w:cs="Calibri"/>
                <w:spacing w:val="-2"/>
              </w:rPr>
              <w:t>aza przygotowania – część cyklu życia projektu obejmująca definiowanie i opisanie inicjatywy projektowej, pozwalające podjąć decyzję</w:t>
            </w:r>
            <w:r w:rsidR="00667522">
              <w:rPr>
                <w:rFonts w:cs="Calibri"/>
                <w:spacing w:val="-2"/>
              </w:rPr>
              <w:t xml:space="preserve"> </w:t>
            </w:r>
            <w:r w:rsidR="004A0BAB" w:rsidRPr="006E431D">
              <w:rPr>
                <w:rFonts w:cs="Calibri"/>
                <w:spacing w:val="-2"/>
              </w:rPr>
              <w:t xml:space="preserve">o rozpoczęciu szczegółowego planowania projektu. Fazę kończy opracowanie Karty Projektu, będącej podstawą decyzji o rozpoczęciu szczegółowego planowania projektu. </w:t>
            </w:r>
          </w:p>
          <w:p w14:paraId="4CF11335" w14:textId="6DD1E61B" w:rsidR="004A0BAB" w:rsidRPr="006E431D" w:rsidRDefault="00F27B46" w:rsidP="004A0BAB">
            <w:pPr>
              <w:spacing w:line="240" w:lineRule="auto"/>
              <w:jc w:val="both"/>
              <w:rPr>
                <w:rFonts w:cs="Calibri"/>
                <w:spacing w:val="-2"/>
              </w:rPr>
            </w:pPr>
            <w:r>
              <w:rPr>
                <w:rFonts w:cs="Calibri"/>
                <w:spacing w:val="-2"/>
              </w:rPr>
              <w:t>2) f</w:t>
            </w:r>
            <w:r w:rsidR="004A0BAB" w:rsidRPr="006E431D">
              <w:rPr>
                <w:rFonts w:cs="Calibri"/>
                <w:spacing w:val="-2"/>
              </w:rPr>
              <w:t xml:space="preserve">aza planowania – kolejna po fazie przygotowania część cyklu życia projektu poświęcona rozpatrzeniu różnych wariantów realizacji oraz stabilizacji projektu, w tym dopasowaniu metodyki), a następnie szczegółowemu jego zaplanowaniu. Obejmuje ona w szczególności: zdefiniowanie zakresu, działań, zasobów (w szczególności ludzkich), planu prac, oszacowanie kosztów, wskazanie i hierarchizację </w:t>
            </w:r>
            <w:proofErr w:type="spellStart"/>
            <w:r w:rsidR="004A0BAB" w:rsidRPr="006E431D">
              <w:rPr>
                <w:rFonts w:cs="Calibri"/>
                <w:spacing w:val="-2"/>
              </w:rPr>
              <w:t>ryzyk</w:t>
            </w:r>
            <w:proofErr w:type="spellEnd"/>
            <w:r w:rsidR="004A0BAB" w:rsidRPr="006E431D">
              <w:rPr>
                <w:rFonts w:cs="Calibri"/>
                <w:spacing w:val="-2"/>
              </w:rPr>
              <w:t>, doprecyzowanie przyszłych korzyści oraz przyjęcie standardów jakości. W tej fazie należy uzyskać pozytywną opinię Komitetu Rady Ministrów do spraw Cyfryzacji. Fazę kończy opracowanie Planu projektu, który może ulegać modyfikacjom w dalszych fazach projektu.</w:t>
            </w:r>
          </w:p>
          <w:p w14:paraId="577AAB0C" w14:textId="28759CEF" w:rsidR="004A0BAB" w:rsidRPr="006E431D" w:rsidRDefault="00F27B46" w:rsidP="004A0BAB">
            <w:pPr>
              <w:spacing w:line="240" w:lineRule="auto"/>
              <w:jc w:val="both"/>
              <w:rPr>
                <w:rFonts w:cs="Calibri"/>
                <w:spacing w:val="-2"/>
              </w:rPr>
            </w:pPr>
            <w:r>
              <w:rPr>
                <w:rFonts w:cs="Calibri"/>
                <w:spacing w:val="-2"/>
              </w:rPr>
              <w:t>3) f</w:t>
            </w:r>
            <w:r w:rsidR="004A0BAB" w:rsidRPr="006E431D">
              <w:rPr>
                <w:rFonts w:cs="Calibri"/>
                <w:spacing w:val="-2"/>
              </w:rPr>
              <w:t xml:space="preserve">aza realizacji – część cyklu życia projektu skoncentrowana na wypełnianiu planu projektu oraz jego celów poprzez dostarczanie produktów. Wymaga odpowiedniego reagowania na wszelkie zagadnienia i ryzyka w trakcie realizacji.  </w:t>
            </w:r>
          </w:p>
          <w:p w14:paraId="1843993C" w14:textId="77777777" w:rsidR="00D818D7" w:rsidRDefault="004A0BAB" w:rsidP="00D818D7">
            <w:pPr>
              <w:spacing w:line="240" w:lineRule="auto"/>
              <w:jc w:val="both"/>
              <w:rPr>
                <w:rFonts w:cs="Times New Roman"/>
                <w:spacing w:val="-2"/>
                <w:szCs w:val="24"/>
              </w:rPr>
            </w:pPr>
            <w:r w:rsidRPr="006E431D">
              <w:rPr>
                <w:rFonts w:cs="Calibri"/>
                <w:spacing w:val="-2"/>
              </w:rPr>
              <w:t xml:space="preserve">Ponadto wykazano projekty, których </w:t>
            </w:r>
            <w:r w:rsidR="00180385" w:rsidRPr="006E431D">
              <w:rPr>
                <w:rFonts w:cs="Calibri"/>
                <w:spacing w:val="-2"/>
              </w:rPr>
              <w:t>realizacja została zakończona.</w:t>
            </w:r>
            <w:r w:rsidR="00D818D7" w:rsidRPr="002A1C6E">
              <w:rPr>
                <w:rFonts w:cs="Times New Roman"/>
                <w:spacing w:val="-2"/>
                <w:szCs w:val="24"/>
              </w:rPr>
              <w:t xml:space="preserve"> </w:t>
            </w:r>
          </w:p>
          <w:p w14:paraId="76CC018C" w14:textId="7D468668" w:rsidR="00D818D7" w:rsidRPr="002A1C6E" w:rsidRDefault="00D818D7" w:rsidP="00D818D7">
            <w:pPr>
              <w:spacing w:line="240" w:lineRule="auto"/>
              <w:jc w:val="both"/>
              <w:rPr>
                <w:rFonts w:cs="Times New Roman"/>
                <w:szCs w:val="24"/>
              </w:rPr>
            </w:pPr>
            <w:r w:rsidRPr="002A1C6E">
              <w:rPr>
                <w:rFonts w:cs="Times New Roman"/>
                <w:spacing w:val="-2"/>
                <w:szCs w:val="24"/>
              </w:rPr>
              <w:t>W wyniku aktualizacji załącznika nr 2 do PZIP  ministerstw</w:t>
            </w:r>
            <w:r w:rsidR="0028591A">
              <w:rPr>
                <w:rFonts w:cs="Times New Roman"/>
                <w:spacing w:val="-2"/>
                <w:szCs w:val="24"/>
              </w:rPr>
              <w:t>a</w:t>
            </w:r>
            <w:r w:rsidRPr="002A1C6E">
              <w:rPr>
                <w:rFonts w:cs="Times New Roman"/>
                <w:spacing w:val="-2"/>
                <w:szCs w:val="24"/>
              </w:rPr>
              <w:t xml:space="preserve"> </w:t>
            </w:r>
            <w:r w:rsidR="0028591A" w:rsidRPr="002A1C6E">
              <w:rPr>
                <w:rFonts w:cs="Times New Roman"/>
                <w:spacing w:val="-2"/>
                <w:szCs w:val="24"/>
              </w:rPr>
              <w:t>zgłosił</w:t>
            </w:r>
            <w:r w:rsidR="0028591A">
              <w:rPr>
                <w:rFonts w:cs="Times New Roman"/>
                <w:spacing w:val="-2"/>
                <w:szCs w:val="24"/>
              </w:rPr>
              <w:t>y</w:t>
            </w:r>
            <w:r w:rsidR="0028591A" w:rsidRPr="002A1C6E">
              <w:rPr>
                <w:rFonts w:cs="Times New Roman"/>
                <w:spacing w:val="-2"/>
                <w:szCs w:val="24"/>
              </w:rPr>
              <w:t xml:space="preserve"> now</w:t>
            </w:r>
            <w:r w:rsidR="0028591A">
              <w:rPr>
                <w:rFonts w:cs="Times New Roman"/>
                <w:spacing w:val="-2"/>
                <w:szCs w:val="24"/>
              </w:rPr>
              <w:t>e</w:t>
            </w:r>
            <w:r w:rsidR="0028591A" w:rsidRPr="002A1C6E">
              <w:rPr>
                <w:rFonts w:cs="Times New Roman"/>
                <w:spacing w:val="-2"/>
                <w:szCs w:val="24"/>
              </w:rPr>
              <w:t xml:space="preserve"> projekt</w:t>
            </w:r>
            <w:r w:rsidR="0028591A">
              <w:rPr>
                <w:rFonts w:cs="Times New Roman"/>
                <w:spacing w:val="-2"/>
                <w:szCs w:val="24"/>
              </w:rPr>
              <w:t>y</w:t>
            </w:r>
            <w:r w:rsidR="0028591A" w:rsidRPr="002A1C6E">
              <w:rPr>
                <w:rFonts w:cs="Times New Roman"/>
                <w:spacing w:val="-2"/>
                <w:szCs w:val="24"/>
              </w:rPr>
              <w:t xml:space="preserve"> </w:t>
            </w:r>
            <w:r w:rsidRPr="002A1C6E">
              <w:rPr>
                <w:rFonts w:cs="Times New Roman"/>
                <w:spacing w:val="-2"/>
                <w:szCs w:val="24"/>
              </w:rPr>
              <w:t>do realizacji.</w:t>
            </w:r>
            <w:r w:rsidR="00D03D26">
              <w:rPr>
                <w:rFonts w:cs="Times New Roman"/>
                <w:spacing w:val="-2"/>
                <w:szCs w:val="24"/>
              </w:rPr>
              <w:t xml:space="preserve"> Ostatecznie w załączniku nr 2 do PZIP </w:t>
            </w:r>
            <w:r w:rsidR="0097021C">
              <w:rPr>
                <w:rFonts w:cs="Times New Roman"/>
                <w:spacing w:val="-2"/>
                <w:szCs w:val="24"/>
              </w:rPr>
              <w:t>ujętych zostało</w:t>
            </w:r>
            <w:r w:rsidR="006D6BC6">
              <w:rPr>
                <w:rFonts w:cs="Times New Roman"/>
                <w:spacing w:val="-2"/>
                <w:szCs w:val="24"/>
              </w:rPr>
              <w:t xml:space="preserve"> 194</w:t>
            </w:r>
            <w:r w:rsidR="007D0791">
              <w:rPr>
                <w:rFonts w:cs="Times New Roman"/>
                <w:spacing w:val="-2"/>
                <w:szCs w:val="24"/>
              </w:rPr>
              <w:t xml:space="preserve"> </w:t>
            </w:r>
            <w:r w:rsidR="0097021C">
              <w:rPr>
                <w:rFonts w:cs="Times New Roman"/>
                <w:spacing w:val="-2"/>
                <w:szCs w:val="24"/>
              </w:rPr>
              <w:t>projekt</w:t>
            </w:r>
            <w:r w:rsidR="007D0791">
              <w:rPr>
                <w:rFonts w:cs="Times New Roman"/>
                <w:spacing w:val="-2"/>
                <w:szCs w:val="24"/>
              </w:rPr>
              <w:t>ów</w:t>
            </w:r>
            <w:r w:rsidR="0097021C">
              <w:rPr>
                <w:rFonts w:cs="Times New Roman"/>
                <w:spacing w:val="-2"/>
                <w:szCs w:val="24"/>
              </w:rPr>
              <w:t>.</w:t>
            </w:r>
            <w:r w:rsidRPr="002A1C6E">
              <w:rPr>
                <w:rFonts w:cs="Times New Roman"/>
                <w:spacing w:val="-2"/>
                <w:szCs w:val="24"/>
              </w:rPr>
              <w:t xml:space="preserve"> </w:t>
            </w:r>
            <w:r w:rsidR="0028591A">
              <w:rPr>
                <w:rFonts w:cs="Times New Roman"/>
                <w:spacing w:val="-2"/>
                <w:szCs w:val="24"/>
              </w:rPr>
              <w:t>Najliczniejsze wśród nich są projekty z</w:t>
            </w:r>
            <w:r w:rsidRPr="00DB4344">
              <w:rPr>
                <w:rFonts w:cs="Times New Roman"/>
                <w:szCs w:val="24"/>
              </w:rPr>
              <w:t xml:space="preserve"> obszaru kultury, gdzie kluczową kwestią pozostaje digitalizacja zasobów kultury i sztuki oraz </w:t>
            </w:r>
            <w:r w:rsidRPr="002A1C6E">
              <w:rPr>
                <w:rFonts w:cs="Times New Roman"/>
                <w:szCs w:val="24"/>
              </w:rPr>
              <w:t xml:space="preserve">umożliwienie łatwego dostępu do </w:t>
            </w:r>
            <w:r w:rsidRPr="002A1C6E">
              <w:rPr>
                <w:rFonts w:cs="Times New Roman"/>
                <w:szCs w:val="24"/>
              </w:rPr>
              <w:lastRenderedPageBreak/>
              <w:t>narodowego dziedzictwa za pomocą technologii cyfrowych</w:t>
            </w:r>
            <w:r w:rsidR="006D6BC6">
              <w:rPr>
                <w:rFonts w:cs="Times New Roman"/>
                <w:szCs w:val="24"/>
              </w:rPr>
              <w:t xml:space="preserve"> (50)</w:t>
            </w:r>
            <w:r w:rsidRPr="002A1C6E">
              <w:rPr>
                <w:rFonts w:cs="Times New Roman"/>
                <w:szCs w:val="24"/>
              </w:rPr>
              <w:t xml:space="preserve">. </w:t>
            </w:r>
            <w:r w:rsidR="0054623C" w:rsidRPr="003470D1">
              <w:rPr>
                <w:rFonts w:cs="Times New Roman"/>
                <w:szCs w:val="24"/>
              </w:rPr>
              <w:t xml:space="preserve">Znacząca jest także </w:t>
            </w:r>
            <w:r w:rsidR="0054623C">
              <w:rPr>
                <w:rFonts w:cs="Times New Roman"/>
                <w:szCs w:val="24"/>
              </w:rPr>
              <w:t xml:space="preserve">liczba </w:t>
            </w:r>
            <w:r w:rsidR="0054623C" w:rsidRPr="00B529A1">
              <w:rPr>
                <w:rFonts w:cs="Times New Roman"/>
                <w:szCs w:val="24"/>
              </w:rPr>
              <w:t xml:space="preserve">projektów z </w:t>
            </w:r>
            <w:r w:rsidR="0054623C">
              <w:rPr>
                <w:rFonts w:cs="Times New Roman"/>
                <w:szCs w:val="24"/>
              </w:rPr>
              <w:t>obszaru edukacji i nauki (2</w:t>
            </w:r>
            <w:r w:rsidR="006D6BC6">
              <w:rPr>
                <w:rFonts w:cs="Times New Roman"/>
                <w:szCs w:val="24"/>
              </w:rPr>
              <w:t>3</w:t>
            </w:r>
            <w:r w:rsidR="0054623C" w:rsidRPr="002A1C6E">
              <w:rPr>
                <w:rFonts w:cs="Times New Roman"/>
                <w:szCs w:val="24"/>
              </w:rPr>
              <w:t xml:space="preserve">) dotyczących </w:t>
            </w:r>
            <w:r w:rsidR="0054623C" w:rsidRPr="00DB4344">
              <w:rPr>
                <w:rFonts w:cs="Times New Roman"/>
                <w:szCs w:val="24"/>
              </w:rPr>
              <w:t>m.in. digitalizacji zasobów oraz rozwoju Zintegrowanej Platform</w:t>
            </w:r>
            <w:r w:rsidR="0054623C" w:rsidRPr="003470D1">
              <w:rPr>
                <w:rFonts w:cs="Times New Roman"/>
                <w:szCs w:val="24"/>
              </w:rPr>
              <w:t xml:space="preserve">y </w:t>
            </w:r>
            <w:r w:rsidR="0054623C" w:rsidRPr="002A1C6E">
              <w:rPr>
                <w:rFonts w:cs="Times New Roman"/>
                <w:szCs w:val="24"/>
              </w:rPr>
              <w:t xml:space="preserve">Edukacyjnej. W obszarze </w:t>
            </w:r>
            <w:r w:rsidR="002A0EBE">
              <w:rPr>
                <w:rFonts w:cs="Times New Roman"/>
                <w:szCs w:val="24"/>
              </w:rPr>
              <w:t>informatyzacji</w:t>
            </w:r>
            <w:r w:rsidR="0054623C" w:rsidRPr="002A1C6E">
              <w:rPr>
                <w:rFonts w:cs="Times New Roman"/>
                <w:szCs w:val="24"/>
              </w:rPr>
              <w:t xml:space="preserve"> zgłoszono do realizacji </w:t>
            </w:r>
            <w:r w:rsidR="002A0EBE">
              <w:rPr>
                <w:rFonts w:cs="Times New Roman"/>
                <w:szCs w:val="24"/>
              </w:rPr>
              <w:t>26</w:t>
            </w:r>
            <w:r w:rsidR="0054623C" w:rsidRPr="002A1C6E">
              <w:rPr>
                <w:rFonts w:cs="Times New Roman"/>
                <w:szCs w:val="24"/>
              </w:rPr>
              <w:t xml:space="preserve"> projektów, które </w:t>
            </w:r>
            <w:r w:rsidR="0054623C" w:rsidRPr="00DB4344">
              <w:rPr>
                <w:rFonts w:cs="Times New Roman"/>
                <w:szCs w:val="24"/>
              </w:rPr>
              <w:t xml:space="preserve">m.in. mają </w:t>
            </w:r>
            <w:r w:rsidR="0054623C" w:rsidRPr="002A1C6E">
              <w:rPr>
                <w:rFonts w:cs="Times New Roman"/>
                <w:szCs w:val="24"/>
              </w:rPr>
              <w:t xml:space="preserve">usprawnić obsługę spraw i komunikację między instytucjami publicznymi, obywatelami i biznesem, a także umożliwią udostępnienie inteligentnych rozwiązań cyfrowych na potrzeby administracji oraz rozwoju miast i wsi. </w:t>
            </w:r>
            <w:r w:rsidRPr="002A1C6E">
              <w:rPr>
                <w:rFonts w:cs="Times New Roman"/>
                <w:szCs w:val="24"/>
              </w:rPr>
              <w:t xml:space="preserve">Liczne są również inicjatywy z obszaru sprawiedliwości – </w:t>
            </w:r>
            <w:r w:rsidR="0028591A" w:rsidRPr="002A1C6E">
              <w:rPr>
                <w:rFonts w:cs="Times New Roman"/>
                <w:szCs w:val="24"/>
              </w:rPr>
              <w:t>1</w:t>
            </w:r>
            <w:r w:rsidR="002A0EBE">
              <w:rPr>
                <w:rFonts w:cs="Times New Roman"/>
                <w:szCs w:val="24"/>
              </w:rPr>
              <w:t>2</w:t>
            </w:r>
            <w:r w:rsidR="0028591A" w:rsidRPr="002A1C6E">
              <w:rPr>
                <w:rFonts w:cs="Times New Roman"/>
                <w:szCs w:val="24"/>
              </w:rPr>
              <w:t xml:space="preserve"> </w:t>
            </w:r>
            <w:r w:rsidRPr="002A1C6E">
              <w:rPr>
                <w:rFonts w:cs="Times New Roman"/>
                <w:szCs w:val="24"/>
              </w:rPr>
              <w:t xml:space="preserve">zgłoszonych projektów kładzie nacisk na dalszą informatyzację procesów, wdrażanie jednolitych systemów i rozwiązań „na odległość” oraz digitalizację akt, </w:t>
            </w:r>
            <w:r w:rsidRPr="00DB4344">
              <w:rPr>
                <w:rFonts w:cs="Times New Roman"/>
                <w:szCs w:val="24"/>
              </w:rPr>
              <w:t>co ma służyć usprawnieniu prowadzenia postępowań i podniesieniu sprawności państwa.</w:t>
            </w:r>
            <w:r w:rsidRPr="003470D1">
              <w:rPr>
                <w:rFonts w:cs="Times New Roman"/>
                <w:szCs w:val="24"/>
              </w:rPr>
              <w:t xml:space="preserve"> Znacząca jest także </w:t>
            </w:r>
            <w:r w:rsidR="007D0791">
              <w:rPr>
                <w:rFonts w:cs="Times New Roman"/>
                <w:szCs w:val="24"/>
              </w:rPr>
              <w:t>liczba</w:t>
            </w:r>
            <w:r w:rsidRPr="00B529A1">
              <w:rPr>
                <w:rFonts w:cs="Times New Roman"/>
                <w:szCs w:val="24"/>
              </w:rPr>
              <w:t xml:space="preserve"> projektów z </w:t>
            </w:r>
            <w:r w:rsidRPr="002A1C6E">
              <w:rPr>
                <w:rFonts w:cs="Times New Roman"/>
                <w:szCs w:val="24"/>
              </w:rPr>
              <w:t xml:space="preserve">obszaru </w:t>
            </w:r>
            <w:r w:rsidR="002A0EBE">
              <w:rPr>
                <w:rFonts w:cs="Times New Roman"/>
                <w:szCs w:val="24"/>
              </w:rPr>
              <w:t>infrastruktury (12) dot. m. in. cyfryzacji działań z obszaru żeglugi.</w:t>
            </w:r>
          </w:p>
          <w:p w14:paraId="0B644230" w14:textId="77777777" w:rsidR="00D818D7" w:rsidRPr="00DB4344" w:rsidRDefault="00D818D7" w:rsidP="00D818D7">
            <w:pPr>
              <w:spacing w:line="240" w:lineRule="auto"/>
              <w:jc w:val="both"/>
              <w:rPr>
                <w:rFonts w:cs="Times New Roman"/>
                <w:spacing w:val="-2"/>
                <w:szCs w:val="24"/>
              </w:rPr>
            </w:pPr>
            <w:r w:rsidRPr="002A1C6E">
              <w:rPr>
                <w:rFonts w:cs="Times New Roman"/>
                <w:szCs w:val="24"/>
              </w:rPr>
              <w:t xml:space="preserve">Wdrożenie zgłoszonych projektów w znaczącym stopniu zwiększy szansę na realizację założeń i celu głównego PZIP przyczyniając </w:t>
            </w:r>
            <w:r w:rsidRPr="00DB4344">
              <w:rPr>
                <w:rFonts w:cs="Times New Roman"/>
                <w:szCs w:val="24"/>
              </w:rPr>
              <w:t xml:space="preserve">się do modernizacji administracji i podniesienia jej skuteczności oraz jakości relacji z interesariuszami. </w:t>
            </w:r>
          </w:p>
          <w:p w14:paraId="6438B0CD" w14:textId="65F65342" w:rsidR="004A0BAB" w:rsidRPr="006E431D" w:rsidRDefault="004A0BAB" w:rsidP="004A0BAB">
            <w:pPr>
              <w:spacing w:line="240" w:lineRule="auto"/>
              <w:jc w:val="both"/>
              <w:rPr>
                <w:rFonts w:cs="Calibri"/>
                <w:spacing w:val="-2"/>
              </w:rPr>
            </w:pPr>
          </w:p>
        </w:tc>
      </w:tr>
      <w:tr w:rsidR="006E431D" w:rsidRPr="006E431D" w14:paraId="67800AC2" w14:textId="77777777" w:rsidTr="001F548B">
        <w:trPr>
          <w:trHeight w:val="307"/>
        </w:trPr>
        <w:tc>
          <w:tcPr>
            <w:tcW w:w="11335" w:type="dxa"/>
            <w:gridSpan w:val="27"/>
            <w:shd w:val="clear" w:color="auto" w:fill="99CCFF"/>
            <w:vAlign w:val="center"/>
          </w:tcPr>
          <w:p w14:paraId="5040F83D" w14:textId="77777777" w:rsidR="004B3763" w:rsidRPr="006E431D" w:rsidRDefault="004B3763" w:rsidP="004B3763">
            <w:pPr>
              <w:widowControl/>
              <w:numPr>
                <w:ilvl w:val="0"/>
                <w:numId w:val="1"/>
              </w:numPr>
              <w:autoSpaceDE/>
              <w:autoSpaceDN/>
              <w:adjustRightInd/>
              <w:spacing w:before="60" w:after="60" w:line="240" w:lineRule="auto"/>
              <w:ind w:left="318" w:hanging="284"/>
              <w:jc w:val="both"/>
              <w:rPr>
                <w:rFonts w:cs="Calibri"/>
                <w:b/>
              </w:rPr>
            </w:pPr>
            <w:r w:rsidRPr="006E431D">
              <w:rPr>
                <w:rFonts w:cs="Calibri"/>
                <w:b/>
                <w:spacing w:val="-2"/>
              </w:rPr>
              <w:lastRenderedPageBreak/>
              <w:t>Jak problem został rozwiązany w innych krajach, w szczególności krajach członkowskich OECD/UE</w:t>
            </w:r>
            <w:r w:rsidRPr="006E431D">
              <w:rPr>
                <w:rFonts w:cs="Calibri"/>
                <w:b/>
              </w:rPr>
              <w:t>?</w:t>
            </w:r>
            <w:r w:rsidRPr="006E431D">
              <w:rPr>
                <w:rFonts w:cs="Calibri"/>
                <w:i/>
              </w:rPr>
              <w:t xml:space="preserve"> </w:t>
            </w:r>
          </w:p>
        </w:tc>
      </w:tr>
      <w:tr w:rsidR="006E431D" w:rsidRPr="006E431D" w14:paraId="05996ADD" w14:textId="77777777" w:rsidTr="001F548B">
        <w:trPr>
          <w:trHeight w:val="142"/>
        </w:trPr>
        <w:tc>
          <w:tcPr>
            <w:tcW w:w="11335" w:type="dxa"/>
            <w:gridSpan w:val="27"/>
            <w:shd w:val="clear" w:color="auto" w:fill="auto"/>
          </w:tcPr>
          <w:p w14:paraId="7661C745" w14:textId="13CDCFF9" w:rsidR="004B3763" w:rsidRPr="006E431D" w:rsidRDefault="004B3763" w:rsidP="004B3763">
            <w:pPr>
              <w:spacing w:line="240" w:lineRule="auto"/>
              <w:jc w:val="both"/>
              <w:rPr>
                <w:rFonts w:cs="Calibri"/>
                <w:spacing w:val="-2"/>
              </w:rPr>
            </w:pPr>
            <w:r w:rsidRPr="006E431D">
              <w:rPr>
                <w:rFonts w:cs="Calibri"/>
                <w:spacing w:val="-2"/>
              </w:rPr>
              <w:t>Minister</w:t>
            </w:r>
            <w:r w:rsidR="00042A75" w:rsidRPr="006E431D">
              <w:rPr>
                <w:rFonts w:cs="Calibri"/>
                <w:spacing w:val="-2"/>
              </w:rPr>
              <w:t xml:space="preserve"> Cyfryzacji, </w:t>
            </w:r>
            <w:r w:rsidRPr="006E431D">
              <w:rPr>
                <w:rFonts w:cs="Calibri"/>
                <w:spacing w:val="-2"/>
              </w:rPr>
              <w:t>opracowując koncepcje poszczególnych projektów</w:t>
            </w:r>
            <w:r w:rsidR="008136CF" w:rsidRPr="006E431D">
              <w:rPr>
                <w:rFonts w:cs="Calibri"/>
                <w:spacing w:val="-2"/>
              </w:rPr>
              <w:t xml:space="preserve"> realizujących założenia Programu</w:t>
            </w:r>
            <w:r w:rsidR="005F0AB8">
              <w:rPr>
                <w:rFonts w:cs="Calibri"/>
                <w:spacing w:val="-2"/>
              </w:rPr>
              <w:t>, czerpał</w:t>
            </w:r>
            <w:r w:rsidRPr="006E431D">
              <w:rPr>
                <w:rFonts w:cs="Calibri"/>
                <w:spacing w:val="-2"/>
              </w:rPr>
              <w:t xml:space="preserve"> wiedzę z doświadczeń krajów o wyższym poziomie zaawansowania wdrożenia instrumentów wpływających na poziom wykorzystania elektronicznej administracji wśród obywateli i przedsiębiorców.</w:t>
            </w:r>
          </w:p>
          <w:p w14:paraId="4732DEC8" w14:textId="0B357A56" w:rsidR="004B3763" w:rsidRPr="006E431D" w:rsidRDefault="004B3763" w:rsidP="004B3763">
            <w:pPr>
              <w:spacing w:line="240" w:lineRule="auto"/>
              <w:jc w:val="both"/>
              <w:rPr>
                <w:rFonts w:cs="Calibri"/>
                <w:spacing w:val="-2"/>
              </w:rPr>
            </w:pPr>
            <w:r w:rsidRPr="006E431D">
              <w:rPr>
                <w:rFonts w:cs="Calibri"/>
                <w:spacing w:val="-2"/>
              </w:rPr>
              <w:t>Szczególn</w:t>
            </w:r>
            <w:r w:rsidR="00C47865" w:rsidRPr="006E431D">
              <w:rPr>
                <w:rFonts w:cs="Calibri"/>
                <w:spacing w:val="-2"/>
              </w:rPr>
              <w:t>ą</w:t>
            </w:r>
            <w:r w:rsidRPr="006E431D">
              <w:rPr>
                <w:rFonts w:cs="Calibri"/>
                <w:spacing w:val="-2"/>
              </w:rPr>
              <w:t xml:space="preserve"> uwagę poświecono rozwiązaniom zastosowanym w Danii, Estonii, Szwecji oraz Wielkiej Brytanii. Poddano analizie wdrożone tam i funkcjonujące rozwiązania w obszarach takich jak: systemy teleinformatyczne, internetowe portale rządowe, zarządzanie procesami informatyzacji państwa, świadczenie usług publicznych, zarządzanie infrastrukturą informatyczną państwa, usługi chmurow</w:t>
            </w:r>
            <w:r w:rsidR="00C47865" w:rsidRPr="006E431D">
              <w:rPr>
                <w:rFonts w:cs="Calibri"/>
                <w:spacing w:val="-2"/>
              </w:rPr>
              <w:t>e</w:t>
            </w:r>
            <w:r w:rsidRPr="006E431D">
              <w:rPr>
                <w:rFonts w:cs="Calibri"/>
                <w:spacing w:val="-2"/>
              </w:rPr>
              <w:t>, w tym realizacj</w:t>
            </w:r>
            <w:r w:rsidR="00C47865" w:rsidRPr="006E431D">
              <w:rPr>
                <w:rFonts w:cs="Calibri"/>
                <w:spacing w:val="-2"/>
              </w:rPr>
              <w:t>a</w:t>
            </w:r>
            <w:r w:rsidRPr="006E431D">
              <w:rPr>
                <w:rFonts w:cs="Calibri"/>
                <w:spacing w:val="-2"/>
              </w:rPr>
              <w:t xml:space="preserve"> projektów, a następnie dostosowano rozwiązanie planowane do zastosowania w Polsce na podstawie oceny i diagnozy obecnej sytuacji.      </w:t>
            </w:r>
          </w:p>
        </w:tc>
      </w:tr>
      <w:tr w:rsidR="006E431D" w:rsidRPr="006E431D" w14:paraId="04FBA37E" w14:textId="77777777" w:rsidTr="001F548B">
        <w:trPr>
          <w:trHeight w:val="359"/>
        </w:trPr>
        <w:tc>
          <w:tcPr>
            <w:tcW w:w="11335" w:type="dxa"/>
            <w:gridSpan w:val="27"/>
            <w:shd w:val="clear" w:color="auto" w:fill="99CCFF"/>
            <w:vAlign w:val="center"/>
          </w:tcPr>
          <w:p w14:paraId="69A54958" w14:textId="77777777" w:rsidR="004B3763" w:rsidRPr="006E431D" w:rsidRDefault="004B3763" w:rsidP="004B3763">
            <w:pPr>
              <w:widowControl/>
              <w:numPr>
                <w:ilvl w:val="0"/>
                <w:numId w:val="1"/>
              </w:numPr>
              <w:autoSpaceDE/>
              <w:autoSpaceDN/>
              <w:adjustRightInd/>
              <w:spacing w:before="60" w:after="60" w:line="240" w:lineRule="auto"/>
              <w:ind w:left="318" w:hanging="284"/>
              <w:jc w:val="both"/>
              <w:rPr>
                <w:rFonts w:cs="Calibri"/>
                <w:b/>
              </w:rPr>
            </w:pPr>
            <w:r w:rsidRPr="006E431D">
              <w:rPr>
                <w:rFonts w:cs="Calibri"/>
                <w:b/>
              </w:rPr>
              <w:t>Podmioty, na które oddziałuje projekt</w:t>
            </w:r>
          </w:p>
        </w:tc>
      </w:tr>
      <w:tr w:rsidR="006E431D" w:rsidRPr="006E431D" w14:paraId="651150E4" w14:textId="77777777" w:rsidTr="003C3FD1">
        <w:trPr>
          <w:trHeight w:val="142"/>
        </w:trPr>
        <w:tc>
          <w:tcPr>
            <w:tcW w:w="1980" w:type="dxa"/>
            <w:gridSpan w:val="2"/>
            <w:shd w:val="clear" w:color="auto" w:fill="auto"/>
          </w:tcPr>
          <w:p w14:paraId="44BBC92D" w14:textId="77777777" w:rsidR="004B3763" w:rsidRPr="006E431D" w:rsidRDefault="004B3763" w:rsidP="004B3763">
            <w:pPr>
              <w:spacing w:before="40" w:line="240" w:lineRule="auto"/>
              <w:jc w:val="center"/>
              <w:rPr>
                <w:rFonts w:cs="Calibri"/>
                <w:spacing w:val="-2"/>
              </w:rPr>
            </w:pPr>
            <w:r w:rsidRPr="006E431D">
              <w:rPr>
                <w:rFonts w:cs="Calibri"/>
                <w:spacing w:val="-2"/>
              </w:rPr>
              <w:t>Grupa</w:t>
            </w:r>
          </w:p>
        </w:tc>
        <w:tc>
          <w:tcPr>
            <w:tcW w:w="2126" w:type="dxa"/>
            <w:gridSpan w:val="5"/>
            <w:shd w:val="clear" w:color="auto" w:fill="auto"/>
          </w:tcPr>
          <w:p w14:paraId="7321AA39" w14:textId="77777777" w:rsidR="004B3763" w:rsidRPr="006E431D" w:rsidRDefault="004B3763" w:rsidP="004B3763">
            <w:pPr>
              <w:spacing w:before="40" w:line="240" w:lineRule="auto"/>
              <w:jc w:val="center"/>
              <w:rPr>
                <w:rFonts w:cs="Calibri"/>
                <w:spacing w:val="-2"/>
              </w:rPr>
            </w:pPr>
            <w:r w:rsidRPr="006E431D">
              <w:rPr>
                <w:rFonts w:cs="Calibri"/>
                <w:spacing w:val="-2"/>
              </w:rPr>
              <w:t>Wielkość</w:t>
            </w:r>
          </w:p>
        </w:tc>
        <w:tc>
          <w:tcPr>
            <w:tcW w:w="2950" w:type="dxa"/>
            <w:gridSpan w:val="12"/>
            <w:shd w:val="clear" w:color="auto" w:fill="auto"/>
          </w:tcPr>
          <w:p w14:paraId="6D8C359B" w14:textId="77777777" w:rsidR="004B3763" w:rsidRPr="006E431D" w:rsidRDefault="004B3763" w:rsidP="004B3763">
            <w:pPr>
              <w:spacing w:before="40" w:line="240" w:lineRule="auto"/>
              <w:jc w:val="center"/>
              <w:rPr>
                <w:rFonts w:cs="Calibri"/>
                <w:spacing w:val="-2"/>
              </w:rPr>
            </w:pPr>
            <w:r w:rsidRPr="006E431D">
              <w:rPr>
                <w:rFonts w:cs="Calibri"/>
                <w:spacing w:val="-2"/>
              </w:rPr>
              <w:t>Źródło danych</w:t>
            </w:r>
            <w:r w:rsidRPr="006E431D" w:rsidDel="00260F33">
              <w:rPr>
                <w:rFonts w:cs="Calibri"/>
                <w:spacing w:val="-2"/>
              </w:rPr>
              <w:t xml:space="preserve"> </w:t>
            </w:r>
          </w:p>
        </w:tc>
        <w:tc>
          <w:tcPr>
            <w:tcW w:w="4279" w:type="dxa"/>
            <w:gridSpan w:val="8"/>
            <w:shd w:val="clear" w:color="auto" w:fill="auto"/>
          </w:tcPr>
          <w:p w14:paraId="36F1608A" w14:textId="77777777" w:rsidR="004B3763" w:rsidRPr="006E431D" w:rsidRDefault="004B3763" w:rsidP="004B3763">
            <w:pPr>
              <w:spacing w:before="40" w:line="240" w:lineRule="auto"/>
              <w:jc w:val="center"/>
              <w:rPr>
                <w:rFonts w:cs="Calibri"/>
                <w:spacing w:val="-2"/>
              </w:rPr>
            </w:pPr>
            <w:r w:rsidRPr="006E431D">
              <w:rPr>
                <w:rFonts w:cs="Calibri"/>
                <w:spacing w:val="-2"/>
              </w:rPr>
              <w:t>Oddziaływanie</w:t>
            </w:r>
          </w:p>
        </w:tc>
      </w:tr>
      <w:tr w:rsidR="006E431D" w:rsidRPr="006E431D" w14:paraId="00099358" w14:textId="77777777" w:rsidTr="003C3FD1">
        <w:trPr>
          <w:trHeight w:val="142"/>
        </w:trPr>
        <w:tc>
          <w:tcPr>
            <w:tcW w:w="1980" w:type="dxa"/>
            <w:gridSpan w:val="2"/>
            <w:shd w:val="clear" w:color="auto" w:fill="auto"/>
          </w:tcPr>
          <w:p w14:paraId="645934F6" w14:textId="77777777" w:rsidR="004B3763" w:rsidRPr="006E431D" w:rsidRDefault="004B3763" w:rsidP="004B3763">
            <w:pPr>
              <w:spacing w:line="240" w:lineRule="auto"/>
              <w:rPr>
                <w:rFonts w:cs="Calibri"/>
                <w:spacing w:val="-2"/>
              </w:rPr>
            </w:pPr>
            <w:r w:rsidRPr="006E431D">
              <w:t>Jednostki centralnej administracji rządowej</w:t>
            </w:r>
          </w:p>
        </w:tc>
        <w:tc>
          <w:tcPr>
            <w:tcW w:w="2126" w:type="dxa"/>
            <w:gridSpan w:val="5"/>
            <w:shd w:val="clear" w:color="auto" w:fill="auto"/>
          </w:tcPr>
          <w:p w14:paraId="4D519E0E" w14:textId="77777777" w:rsidR="004B3763" w:rsidRPr="006E431D" w:rsidRDefault="004B3763" w:rsidP="004B3763">
            <w:pPr>
              <w:spacing w:line="240" w:lineRule="auto"/>
              <w:rPr>
                <w:rFonts w:cs="Calibri"/>
                <w:spacing w:val="-2"/>
              </w:rPr>
            </w:pPr>
            <w:r w:rsidRPr="006E431D">
              <w:rPr>
                <w:spacing w:val="-2"/>
              </w:rPr>
              <w:t>96</w:t>
            </w:r>
          </w:p>
        </w:tc>
        <w:tc>
          <w:tcPr>
            <w:tcW w:w="2950" w:type="dxa"/>
            <w:gridSpan w:val="12"/>
            <w:shd w:val="clear" w:color="auto" w:fill="auto"/>
          </w:tcPr>
          <w:p w14:paraId="4F294D03" w14:textId="77777777" w:rsidR="004B3763" w:rsidRPr="006E431D" w:rsidRDefault="004B3763" w:rsidP="004B3763">
            <w:pPr>
              <w:spacing w:line="240" w:lineRule="auto"/>
              <w:rPr>
                <w:rFonts w:cs="Calibri"/>
                <w:spacing w:val="-2"/>
              </w:rPr>
            </w:pPr>
            <w:r w:rsidRPr="006E431D">
              <w:rPr>
                <w:spacing w:val="-2"/>
              </w:rPr>
              <w:t>sejm.gov.pl</w:t>
            </w:r>
          </w:p>
        </w:tc>
        <w:tc>
          <w:tcPr>
            <w:tcW w:w="4279" w:type="dxa"/>
            <w:gridSpan w:val="8"/>
            <w:shd w:val="clear" w:color="auto" w:fill="auto"/>
          </w:tcPr>
          <w:p w14:paraId="7E7C4254" w14:textId="245A83E9" w:rsidR="004B3763" w:rsidRPr="006E431D" w:rsidRDefault="009B6E0E" w:rsidP="00414306">
            <w:pPr>
              <w:spacing w:line="240" w:lineRule="auto"/>
              <w:rPr>
                <w:rFonts w:cs="Calibri"/>
                <w:spacing w:val="-2"/>
              </w:rPr>
            </w:pPr>
            <w:r w:rsidRPr="006E431D">
              <w:rPr>
                <w:rFonts w:cs="Calibri"/>
                <w:spacing w:val="-2"/>
              </w:rPr>
              <w:t xml:space="preserve">Uchwała </w:t>
            </w:r>
            <w:r w:rsidR="003A2972" w:rsidRPr="006E431D">
              <w:rPr>
                <w:rFonts w:cs="Calibri"/>
                <w:spacing w:val="-2"/>
              </w:rPr>
              <w:t>w sposób kompleksowy opisuje kierunki rozwoju dla administracji publicznej</w:t>
            </w:r>
            <w:r w:rsidR="00414306" w:rsidRPr="006E431D">
              <w:rPr>
                <w:rFonts w:cs="Calibri"/>
                <w:spacing w:val="-2"/>
              </w:rPr>
              <w:t xml:space="preserve"> w obszarze cyfryzacji</w:t>
            </w:r>
            <w:r w:rsidR="003A2972" w:rsidRPr="006E431D">
              <w:rPr>
                <w:rFonts w:cs="Calibri"/>
                <w:spacing w:val="-2"/>
              </w:rPr>
              <w:t>, których celem jest osiągnięcie sprawności państwa.</w:t>
            </w:r>
            <w:r w:rsidR="00414306" w:rsidRPr="006E431D">
              <w:rPr>
                <w:rFonts w:cs="Calibri"/>
                <w:spacing w:val="-2"/>
              </w:rPr>
              <w:t xml:space="preserve"> Kierunki interwencji opisane w uchwale definiują zakres zadań dla jednostek administracji rządowej.</w:t>
            </w:r>
            <w:r w:rsidR="003A2972" w:rsidRPr="006E431D">
              <w:rPr>
                <w:rFonts w:cs="Calibri"/>
                <w:spacing w:val="-2"/>
              </w:rPr>
              <w:t xml:space="preserve"> Elementem składowym PZIP jest plan działań wszystkich resortów stanowiący listę przedsięwzięć zawierającą określony termin realizacji i planowane źródło finansowania.   </w:t>
            </w:r>
          </w:p>
        </w:tc>
      </w:tr>
      <w:tr w:rsidR="006E431D" w:rsidRPr="006E431D" w14:paraId="766BC662" w14:textId="77777777" w:rsidTr="003C3FD1">
        <w:trPr>
          <w:trHeight w:val="142"/>
        </w:trPr>
        <w:tc>
          <w:tcPr>
            <w:tcW w:w="1980" w:type="dxa"/>
            <w:gridSpan w:val="2"/>
            <w:shd w:val="clear" w:color="auto" w:fill="auto"/>
          </w:tcPr>
          <w:p w14:paraId="0A665025" w14:textId="77777777" w:rsidR="004B3763" w:rsidRPr="006E431D" w:rsidRDefault="004B3763" w:rsidP="004B3763">
            <w:pPr>
              <w:spacing w:line="240" w:lineRule="auto"/>
              <w:rPr>
                <w:rFonts w:cs="Calibri"/>
                <w:spacing w:val="-2"/>
              </w:rPr>
            </w:pPr>
            <w:r w:rsidRPr="006E431D">
              <w:t>Jednostki rządowej administracji zespolonej</w:t>
            </w:r>
          </w:p>
        </w:tc>
        <w:tc>
          <w:tcPr>
            <w:tcW w:w="2126" w:type="dxa"/>
            <w:gridSpan w:val="5"/>
            <w:shd w:val="clear" w:color="auto" w:fill="auto"/>
          </w:tcPr>
          <w:p w14:paraId="121D3F43" w14:textId="199ED22C" w:rsidR="004B3763" w:rsidRPr="006E431D" w:rsidRDefault="004B3763" w:rsidP="00CA4CD0">
            <w:pPr>
              <w:spacing w:line="240" w:lineRule="auto"/>
              <w:rPr>
                <w:rFonts w:cs="Calibri"/>
                <w:spacing w:val="-2"/>
              </w:rPr>
            </w:pPr>
            <w:r w:rsidRPr="006E431D">
              <w:rPr>
                <w:spacing w:val="-2"/>
              </w:rPr>
              <w:t>1936</w:t>
            </w:r>
          </w:p>
        </w:tc>
        <w:tc>
          <w:tcPr>
            <w:tcW w:w="2950" w:type="dxa"/>
            <w:gridSpan w:val="12"/>
            <w:shd w:val="clear" w:color="auto" w:fill="auto"/>
          </w:tcPr>
          <w:p w14:paraId="0710A7BB" w14:textId="77777777" w:rsidR="004B3763" w:rsidRPr="006E431D" w:rsidRDefault="004B3763" w:rsidP="004B3763">
            <w:pPr>
              <w:spacing w:line="240" w:lineRule="auto"/>
              <w:rPr>
                <w:rFonts w:cs="Calibri"/>
                <w:spacing w:val="-2"/>
              </w:rPr>
            </w:pPr>
            <w:r w:rsidRPr="006E431D">
              <w:rPr>
                <w:spacing w:val="-2"/>
              </w:rPr>
              <w:t>administracja.mswia.gov.pl</w:t>
            </w:r>
          </w:p>
        </w:tc>
        <w:tc>
          <w:tcPr>
            <w:tcW w:w="4279" w:type="dxa"/>
            <w:gridSpan w:val="8"/>
            <w:shd w:val="clear" w:color="auto" w:fill="auto"/>
          </w:tcPr>
          <w:p w14:paraId="24FF6FAB" w14:textId="3F834AC6" w:rsidR="004B3763" w:rsidRPr="006E431D" w:rsidRDefault="003E6E18" w:rsidP="004B3763">
            <w:pPr>
              <w:spacing w:line="240" w:lineRule="auto"/>
              <w:rPr>
                <w:rFonts w:cs="Calibri"/>
                <w:spacing w:val="-2"/>
              </w:rPr>
            </w:pPr>
            <w:r w:rsidRPr="006E431D">
              <w:rPr>
                <w:rFonts w:cs="Calibri"/>
                <w:spacing w:val="-2"/>
              </w:rPr>
              <w:t xml:space="preserve">Uchwała w sposób kompleksowy opisuje kierunki rozwoju dla administracji publicznej w obszarze cyfryzacji, których celem jest osiągnięcie sprawności państwa. Kierunki interwencji opisane w uchwale definiują zakres zadań dla jednostek administracji rządowej. Elementem składowym PZIP jest plan działań wszystkich resortów stanowiący listę przedsięwzięć zawierającą określony termin realizacji i planowane źródło finansowania. Jednostki rządowej administracji zespolonej, w sposób </w:t>
            </w:r>
            <w:r w:rsidRPr="006E431D">
              <w:rPr>
                <w:rFonts w:cs="Calibri"/>
                <w:spacing w:val="-2"/>
              </w:rPr>
              <w:lastRenderedPageBreak/>
              <w:t xml:space="preserve">pośredni realizować będą przedsięwzięcia, definiowane na szczeblu centralnym.     </w:t>
            </w:r>
          </w:p>
        </w:tc>
      </w:tr>
      <w:tr w:rsidR="006E431D" w:rsidRPr="006E431D" w14:paraId="1F780812" w14:textId="77777777" w:rsidTr="003C3FD1">
        <w:trPr>
          <w:trHeight w:val="142"/>
        </w:trPr>
        <w:tc>
          <w:tcPr>
            <w:tcW w:w="1980" w:type="dxa"/>
            <w:gridSpan w:val="2"/>
            <w:shd w:val="clear" w:color="auto" w:fill="auto"/>
          </w:tcPr>
          <w:p w14:paraId="1FA68E5F" w14:textId="77777777" w:rsidR="004B3763" w:rsidRPr="006E431D" w:rsidRDefault="004B3763" w:rsidP="004B3763">
            <w:pPr>
              <w:spacing w:line="240" w:lineRule="auto"/>
              <w:rPr>
                <w:rFonts w:cs="Calibri"/>
                <w:spacing w:val="-2"/>
              </w:rPr>
            </w:pPr>
            <w:r w:rsidRPr="006E431D">
              <w:lastRenderedPageBreak/>
              <w:t>Jednostki administracji samorządowej</w:t>
            </w:r>
          </w:p>
        </w:tc>
        <w:tc>
          <w:tcPr>
            <w:tcW w:w="2126" w:type="dxa"/>
            <w:gridSpan w:val="5"/>
            <w:shd w:val="clear" w:color="auto" w:fill="auto"/>
          </w:tcPr>
          <w:p w14:paraId="53B09439" w14:textId="7CF1B274" w:rsidR="004B3763" w:rsidRPr="006E431D" w:rsidRDefault="004B3763" w:rsidP="004B3763">
            <w:pPr>
              <w:spacing w:line="240" w:lineRule="auto"/>
              <w:rPr>
                <w:rFonts w:cs="Calibri"/>
                <w:spacing w:val="-2"/>
              </w:rPr>
            </w:pPr>
            <w:r w:rsidRPr="006E431D">
              <w:rPr>
                <w:spacing w:val="-2"/>
              </w:rPr>
              <w:t>2807</w:t>
            </w:r>
          </w:p>
        </w:tc>
        <w:tc>
          <w:tcPr>
            <w:tcW w:w="2950" w:type="dxa"/>
            <w:gridSpan w:val="12"/>
            <w:shd w:val="clear" w:color="auto" w:fill="auto"/>
          </w:tcPr>
          <w:p w14:paraId="38333403" w14:textId="77777777" w:rsidR="004B3763" w:rsidRPr="006E431D" w:rsidRDefault="004B3763" w:rsidP="004B3763">
            <w:pPr>
              <w:spacing w:line="240" w:lineRule="auto"/>
              <w:rPr>
                <w:rFonts w:cs="Calibri"/>
                <w:spacing w:val="-2"/>
              </w:rPr>
            </w:pPr>
            <w:r w:rsidRPr="006E431D">
              <w:rPr>
                <w:spacing w:val="-2"/>
              </w:rPr>
              <w:t>administracja.mswia.gov.pl</w:t>
            </w:r>
          </w:p>
        </w:tc>
        <w:tc>
          <w:tcPr>
            <w:tcW w:w="4279" w:type="dxa"/>
            <w:gridSpan w:val="8"/>
            <w:shd w:val="clear" w:color="auto" w:fill="auto"/>
          </w:tcPr>
          <w:p w14:paraId="1F5F20BF" w14:textId="2AD8728F" w:rsidR="004B3763" w:rsidRPr="006E431D" w:rsidRDefault="00677474" w:rsidP="004B3763">
            <w:pPr>
              <w:spacing w:line="240" w:lineRule="auto"/>
              <w:rPr>
                <w:rFonts w:cs="Calibri"/>
                <w:spacing w:val="-2"/>
              </w:rPr>
            </w:pPr>
            <w:r w:rsidRPr="006E431D">
              <w:rPr>
                <w:rFonts w:cs="Calibri"/>
                <w:spacing w:val="-2"/>
              </w:rPr>
              <w:t>Planowane w ramach PZIP działania będą dotyczyły przede wszystkim funkcjonowania administracji publicznej na poziomie centralnym. Jednak nie pozostaną one bez wpływu na działania podejmowane na poziomie regionalnym i samorządowym . Dlatego zakłada się utrzymanie stałej współpracy z regionami i samorządami w celu zapewnienia  współudziału  w wypracowywaniu rozwiązań  horyzontalnych przygotowywanych przez administrację rządową i udostępnianych do wykorzystania na terenie całego kraju</w:t>
            </w:r>
          </w:p>
        </w:tc>
      </w:tr>
      <w:tr w:rsidR="006E431D" w:rsidRPr="006E431D" w14:paraId="4E040E20" w14:textId="77777777" w:rsidTr="003C3FD1">
        <w:trPr>
          <w:trHeight w:val="142"/>
        </w:trPr>
        <w:tc>
          <w:tcPr>
            <w:tcW w:w="1980" w:type="dxa"/>
            <w:gridSpan w:val="2"/>
            <w:shd w:val="clear" w:color="auto" w:fill="auto"/>
          </w:tcPr>
          <w:p w14:paraId="5ADA555B" w14:textId="77777777" w:rsidR="004B3763" w:rsidRPr="006E431D" w:rsidRDefault="004B3763" w:rsidP="004B3763">
            <w:pPr>
              <w:tabs>
                <w:tab w:val="left" w:pos="1560"/>
              </w:tabs>
              <w:spacing w:line="240" w:lineRule="auto"/>
              <w:rPr>
                <w:rFonts w:cs="Calibri"/>
              </w:rPr>
            </w:pPr>
            <w:r w:rsidRPr="006E431D">
              <w:t>Przedsiębiorcy działający w sektorze usług IT</w:t>
            </w:r>
          </w:p>
        </w:tc>
        <w:tc>
          <w:tcPr>
            <w:tcW w:w="2126" w:type="dxa"/>
            <w:gridSpan w:val="5"/>
            <w:shd w:val="clear" w:color="auto" w:fill="auto"/>
          </w:tcPr>
          <w:p w14:paraId="05097474" w14:textId="5F580F7D" w:rsidR="004B3763" w:rsidRPr="006E431D" w:rsidRDefault="004B3763" w:rsidP="00CA4CD0">
            <w:pPr>
              <w:spacing w:line="240" w:lineRule="auto"/>
              <w:rPr>
                <w:rFonts w:cs="Calibri"/>
                <w:spacing w:val="-2"/>
              </w:rPr>
            </w:pPr>
            <w:r w:rsidRPr="006E431D">
              <w:rPr>
                <w:spacing w:val="-2"/>
              </w:rPr>
              <w:t>76302</w:t>
            </w:r>
          </w:p>
        </w:tc>
        <w:tc>
          <w:tcPr>
            <w:tcW w:w="2950" w:type="dxa"/>
            <w:gridSpan w:val="12"/>
            <w:shd w:val="clear" w:color="auto" w:fill="auto"/>
          </w:tcPr>
          <w:p w14:paraId="56C54B4C" w14:textId="77777777" w:rsidR="004B3763" w:rsidRPr="006E431D" w:rsidRDefault="004B3763" w:rsidP="004B3763">
            <w:pPr>
              <w:spacing w:line="240" w:lineRule="auto"/>
              <w:rPr>
                <w:rFonts w:cs="Calibri"/>
                <w:spacing w:val="-2"/>
              </w:rPr>
            </w:pPr>
            <w:proofErr w:type="spellStart"/>
            <w:r w:rsidRPr="006E431D">
              <w:rPr>
                <w:spacing w:val="-2"/>
              </w:rPr>
              <w:t>eurostat</w:t>
            </w:r>
            <w:proofErr w:type="spellEnd"/>
          </w:p>
        </w:tc>
        <w:tc>
          <w:tcPr>
            <w:tcW w:w="4279" w:type="dxa"/>
            <w:gridSpan w:val="8"/>
            <w:shd w:val="clear" w:color="auto" w:fill="auto"/>
          </w:tcPr>
          <w:p w14:paraId="69E6958C" w14:textId="431251DE" w:rsidR="004B3763" w:rsidRPr="006E431D" w:rsidRDefault="00414306" w:rsidP="00AE2308">
            <w:pPr>
              <w:spacing w:line="240" w:lineRule="auto"/>
              <w:rPr>
                <w:rFonts w:cs="Calibri"/>
                <w:spacing w:val="-2"/>
              </w:rPr>
            </w:pPr>
            <w:r w:rsidRPr="006E431D">
              <w:rPr>
                <w:rFonts w:cs="Calibri"/>
                <w:spacing w:val="-2"/>
              </w:rPr>
              <w:t xml:space="preserve">Uchwała wskazuje planowane działania administracji, w tym kierunki interwencji. </w:t>
            </w:r>
            <w:r w:rsidR="00677474" w:rsidRPr="006E431D">
              <w:rPr>
                <w:rFonts w:cs="Calibri"/>
                <w:spacing w:val="-2"/>
              </w:rPr>
              <w:t xml:space="preserve">Część z działań ma charakter regulujący bądź stymulujący rynek, na którym działają przedsiębiorcy sektora usług IT. Uchwała kierunkowo określa m.in. politykę udostępniania danych publicznych do ponownego wykorzystania przez sektor prywatny. </w:t>
            </w:r>
          </w:p>
        </w:tc>
      </w:tr>
      <w:tr w:rsidR="006E431D" w:rsidRPr="006E431D" w14:paraId="138BC706" w14:textId="77777777" w:rsidTr="001F548B">
        <w:trPr>
          <w:trHeight w:val="302"/>
        </w:trPr>
        <w:tc>
          <w:tcPr>
            <w:tcW w:w="11335" w:type="dxa"/>
            <w:gridSpan w:val="27"/>
            <w:shd w:val="clear" w:color="auto" w:fill="99CCFF"/>
            <w:vAlign w:val="center"/>
          </w:tcPr>
          <w:p w14:paraId="08432915" w14:textId="77777777" w:rsidR="004B3763" w:rsidRPr="006E431D" w:rsidRDefault="004B3763" w:rsidP="004B3763">
            <w:pPr>
              <w:widowControl/>
              <w:numPr>
                <w:ilvl w:val="0"/>
                <w:numId w:val="1"/>
              </w:numPr>
              <w:autoSpaceDE/>
              <w:autoSpaceDN/>
              <w:adjustRightInd/>
              <w:spacing w:before="60" w:after="60" w:line="240" w:lineRule="auto"/>
              <w:ind w:left="318" w:hanging="284"/>
              <w:jc w:val="both"/>
              <w:rPr>
                <w:rFonts w:cs="Calibri"/>
                <w:b/>
              </w:rPr>
            </w:pPr>
            <w:r w:rsidRPr="006E431D">
              <w:rPr>
                <w:rFonts w:cs="Calibri"/>
                <w:b/>
              </w:rPr>
              <w:t>Informacje na temat zakresu, czasu trwania i podsumowanie wyników konsultacji</w:t>
            </w:r>
          </w:p>
        </w:tc>
      </w:tr>
      <w:tr w:rsidR="006E431D" w:rsidRPr="006E431D" w14:paraId="442F079E" w14:textId="77777777" w:rsidTr="001F548B">
        <w:trPr>
          <w:trHeight w:val="342"/>
        </w:trPr>
        <w:tc>
          <w:tcPr>
            <w:tcW w:w="11335" w:type="dxa"/>
            <w:gridSpan w:val="27"/>
            <w:shd w:val="clear" w:color="auto" w:fill="FFFFFF"/>
          </w:tcPr>
          <w:p w14:paraId="745EF416" w14:textId="77777777" w:rsidR="004B3763" w:rsidRPr="006E431D" w:rsidRDefault="004B3763" w:rsidP="004B3763">
            <w:pPr>
              <w:spacing w:line="240" w:lineRule="auto"/>
              <w:jc w:val="both"/>
              <w:rPr>
                <w:rFonts w:cs="Calibri"/>
                <w:spacing w:val="-2"/>
              </w:rPr>
            </w:pPr>
          </w:p>
          <w:p w14:paraId="5928C4F5" w14:textId="1070F238" w:rsidR="000D6397" w:rsidRPr="006E431D" w:rsidRDefault="004B3763" w:rsidP="000D6397">
            <w:pPr>
              <w:spacing w:line="240" w:lineRule="auto"/>
              <w:jc w:val="both"/>
              <w:rPr>
                <w:rFonts w:cs="Calibri"/>
                <w:spacing w:val="-2"/>
              </w:rPr>
            </w:pPr>
            <w:r w:rsidRPr="006E431D">
              <w:rPr>
                <w:rFonts w:cs="Calibri"/>
                <w:spacing w:val="-2"/>
              </w:rPr>
              <w:t xml:space="preserve">Projekt </w:t>
            </w:r>
            <w:r w:rsidR="003E6E18" w:rsidRPr="006E431D">
              <w:rPr>
                <w:rFonts w:cs="Calibri"/>
                <w:spacing w:val="-2"/>
              </w:rPr>
              <w:t xml:space="preserve">uchwały </w:t>
            </w:r>
            <w:r w:rsidR="00A7462B" w:rsidRPr="006E431D">
              <w:rPr>
                <w:rFonts w:cs="Calibri"/>
                <w:spacing w:val="-2"/>
              </w:rPr>
              <w:t>zosta</w:t>
            </w:r>
            <w:r w:rsidR="00F137B6">
              <w:rPr>
                <w:rFonts w:cs="Calibri"/>
                <w:spacing w:val="-2"/>
              </w:rPr>
              <w:t xml:space="preserve">ł </w:t>
            </w:r>
            <w:r w:rsidRPr="006E431D">
              <w:rPr>
                <w:rFonts w:cs="Calibri"/>
                <w:spacing w:val="-2"/>
              </w:rPr>
              <w:t xml:space="preserve">poddany </w:t>
            </w:r>
            <w:r w:rsidR="00D974E8" w:rsidRPr="006E431D">
              <w:rPr>
                <w:rFonts w:cs="Calibri"/>
                <w:spacing w:val="-2"/>
              </w:rPr>
              <w:t xml:space="preserve">uzgodnieniom, </w:t>
            </w:r>
            <w:r w:rsidRPr="006E431D">
              <w:rPr>
                <w:rFonts w:cs="Calibri"/>
                <w:spacing w:val="-2"/>
              </w:rPr>
              <w:t>konsultacjom publicznym</w:t>
            </w:r>
            <w:r w:rsidR="00D974E8" w:rsidRPr="006E431D">
              <w:rPr>
                <w:rFonts w:cs="Calibri"/>
                <w:spacing w:val="-2"/>
              </w:rPr>
              <w:t xml:space="preserve"> oraz opiniowaniu</w:t>
            </w:r>
            <w:r w:rsidR="003E6E18" w:rsidRPr="006E431D">
              <w:rPr>
                <w:rFonts w:cs="Calibri"/>
                <w:spacing w:val="-2"/>
              </w:rPr>
              <w:t>,</w:t>
            </w:r>
            <w:r w:rsidR="00D974E8" w:rsidRPr="006E431D">
              <w:rPr>
                <w:rFonts w:cs="Calibri"/>
                <w:spacing w:val="-2"/>
              </w:rPr>
              <w:t xml:space="preserve"> </w:t>
            </w:r>
            <w:r w:rsidRPr="006E431D">
              <w:rPr>
                <w:rFonts w:cs="Calibri"/>
                <w:spacing w:val="-2"/>
              </w:rPr>
              <w:t xml:space="preserve">stosownie do przepisów uchwały </w:t>
            </w:r>
            <w:r w:rsidR="00C47865" w:rsidRPr="006E431D">
              <w:rPr>
                <w:rFonts w:cs="Calibri"/>
                <w:spacing w:val="-2"/>
              </w:rPr>
              <w:t>n</w:t>
            </w:r>
            <w:r w:rsidRPr="006E431D">
              <w:rPr>
                <w:rFonts w:cs="Calibri"/>
                <w:spacing w:val="-2"/>
              </w:rPr>
              <w:t xml:space="preserve">r 190 Rady Ministrów z dnia 29 października 2013 r. </w:t>
            </w:r>
            <w:r w:rsidR="00C47865" w:rsidRPr="006E431D">
              <w:rPr>
                <w:rFonts w:cs="Calibri"/>
                <w:spacing w:val="-2"/>
              </w:rPr>
              <w:t xml:space="preserve">– </w:t>
            </w:r>
            <w:r w:rsidRPr="006E431D">
              <w:rPr>
                <w:rFonts w:cs="Calibri"/>
                <w:spacing w:val="-2"/>
              </w:rPr>
              <w:t>Regulamin pracy Rady Ministrów (</w:t>
            </w:r>
            <w:r w:rsidR="000D6397" w:rsidRPr="006E431D">
              <w:rPr>
                <w:rFonts w:cs="Calibri"/>
                <w:spacing w:val="-2"/>
              </w:rPr>
              <w:t>M.P.</w:t>
            </w:r>
          </w:p>
          <w:p w14:paraId="6565622D" w14:textId="152E4EBE" w:rsidR="00125159" w:rsidRPr="006E431D" w:rsidRDefault="00667522" w:rsidP="000D6397">
            <w:pPr>
              <w:spacing w:line="240" w:lineRule="auto"/>
              <w:jc w:val="both"/>
              <w:rPr>
                <w:rFonts w:cs="Calibri"/>
                <w:spacing w:val="-2"/>
              </w:rPr>
            </w:pPr>
            <w:r>
              <w:rPr>
                <w:rFonts w:cs="Calibri"/>
                <w:spacing w:val="-2"/>
              </w:rPr>
              <w:t xml:space="preserve">z 2016 r. poz. 1006, z </w:t>
            </w:r>
            <w:r w:rsidR="00382529">
              <w:rPr>
                <w:rFonts w:cs="Calibri"/>
                <w:spacing w:val="-2"/>
              </w:rPr>
              <w:t>późn. zm.)</w:t>
            </w:r>
            <w:r w:rsidR="004B3763" w:rsidRPr="006E431D">
              <w:rPr>
                <w:rFonts w:cs="Calibri"/>
                <w:spacing w:val="-2"/>
              </w:rPr>
              <w:t xml:space="preserve">. </w:t>
            </w:r>
          </w:p>
          <w:p w14:paraId="7F4DA340" w14:textId="613EF48C" w:rsidR="00A7462B" w:rsidRPr="006E431D" w:rsidRDefault="00125159" w:rsidP="00B231C8">
            <w:pPr>
              <w:spacing w:line="240" w:lineRule="auto"/>
              <w:jc w:val="both"/>
              <w:rPr>
                <w:rFonts w:cs="Calibri"/>
                <w:spacing w:val="-2"/>
              </w:rPr>
            </w:pPr>
            <w:r w:rsidRPr="006E431D">
              <w:rPr>
                <w:rFonts w:cs="Calibri"/>
                <w:spacing w:val="-2"/>
              </w:rPr>
              <w:t xml:space="preserve">Projekt </w:t>
            </w:r>
            <w:r w:rsidR="00C47865" w:rsidRPr="006E431D">
              <w:rPr>
                <w:rFonts w:cs="Calibri"/>
                <w:spacing w:val="-2"/>
              </w:rPr>
              <w:t xml:space="preserve">uchwały </w:t>
            </w:r>
            <w:r w:rsidR="00A7462B" w:rsidRPr="006E431D">
              <w:rPr>
                <w:rFonts w:cs="Calibri"/>
                <w:spacing w:val="-2"/>
              </w:rPr>
              <w:t>zosta</w:t>
            </w:r>
            <w:r w:rsidR="00F137B6">
              <w:rPr>
                <w:rFonts w:cs="Calibri"/>
                <w:spacing w:val="-2"/>
              </w:rPr>
              <w:t>ł</w:t>
            </w:r>
            <w:r w:rsidR="00D82738" w:rsidRPr="006E431D">
              <w:rPr>
                <w:rFonts w:cs="Calibri"/>
                <w:spacing w:val="-2"/>
              </w:rPr>
              <w:t xml:space="preserve"> </w:t>
            </w:r>
            <w:r w:rsidRPr="006E431D">
              <w:rPr>
                <w:rFonts w:cs="Calibri"/>
                <w:spacing w:val="-2"/>
              </w:rPr>
              <w:t>zamieszczony w Biuletynie Informacji Publicznej na stronie podmiotowej Ministra Cyfryzacji oraz</w:t>
            </w:r>
            <w:r w:rsidR="00F137B6">
              <w:rPr>
                <w:rFonts w:cs="Calibri"/>
                <w:spacing w:val="-2"/>
              </w:rPr>
              <w:t xml:space="preserve"> na stronie internetowej Ministra </w:t>
            </w:r>
            <w:r w:rsidRPr="006E431D">
              <w:rPr>
                <w:rFonts w:cs="Calibri"/>
                <w:spacing w:val="-2"/>
              </w:rPr>
              <w:t xml:space="preserve">Cyfryzacji </w:t>
            </w:r>
            <w:hyperlink r:id="rId9" w:history="1">
              <w:r w:rsidRPr="006E431D">
                <w:rPr>
                  <w:rStyle w:val="Hipercze"/>
                  <w:rFonts w:cs="Calibri"/>
                  <w:color w:val="auto"/>
                  <w:spacing w:val="-2"/>
                </w:rPr>
                <w:t>www.gov.pl/web/cyfryzacja</w:t>
              </w:r>
            </w:hyperlink>
            <w:r w:rsidRPr="006E431D">
              <w:rPr>
                <w:rFonts w:cs="Calibri"/>
                <w:spacing w:val="-2"/>
              </w:rPr>
              <w:t>.</w:t>
            </w:r>
          </w:p>
          <w:p w14:paraId="7460E49B" w14:textId="2F64F596" w:rsidR="007151D9" w:rsidRPr="006E431D" w:rsidRDefault="007151D9" w:rsidP="007151D9">
            <w:pPr>
              <w:spacing w:line="240" w:lineRule="auto"/>
              <w:jc w:val="both"/>
              <w:rPr>
                <w:rFonts w:cs="Calibri"/>
                <w:spacing w:val="-2"/>
                <w:highlight w:val="yellow"/>
              </w:rPr>
            </w:pPr>
          </w:p>
        </w:tc>
      </w:tr>
      <w:tr w:rsidR="006E431D" w:rsidRPr="006E431D" w14:paraId="5DEF7AA8" w14:textId="77777777" w:rsidTr="001F548B">
        <w:trPr>
          <w:trHeight w:val="363"/>
        </w:trPr>
        <w:tc>
          <w:tcPr>
            <w:tcW w:w="11335" w:type="dxa"/>
            <w:gridSpan w:val="27"/>
            <w:shd w:val="clear" w:color="auto" w:fill="99CCFF"/>
            <w:vAlign w:val="center"/>
          </w:tcPr>
          <w:p w14:paraId="5B44153C" w14:textId="77777777" w:rsidR="004B3763" w:rsidRPr="006E431D" w:rsidRDefault="004B3763" w:rsidP="004B3763">
            <w:pPr>
              <w:widowControl/>
              <w:numPr>
                <w:ilvl w:val="0"/>
                <w:numId w:val="1"/>
              </w:numPr>
              <w:autoSpaceDE/>
              <w:autoSpaceDN/>
              <w:adjustRightInd/>
              <w:spacing w:before="60" w:after="60" w:line="240" w:lineRule="auto"/>
              <w:ind w:left="318" w:hanging="284"/>
              <w:jc w:val="both"/>
              <w:rPr>
                <w:rFonts w:cs="Calibri"/>
                <w:b/>
              </w:rPr>
            </w:pPr>
            <w:r w:rsidRPr="006E431D">
              <w:rPr>
                <w:rFonts w:cs="Calibri"/>
                <w:b/>
              </w:rPr>
              <w:t xml:space="preserve"> Wpływ na sektor finansów publicznych</w:t>
            </w:r>
          </w:p>
        </w:tc>
      </w:tr>
      <w:tr w:rsidR="006E431D" w:rsidRPr="006E431D" w14:paraId="2D7F6443" w14:textId="77777777" w:rsidTr="003C3FD1">
        <w:trPr>
          <w:trHeight w:val="142"/>
        </w:trPr>
        <w:tc>
          <w:tcPr>
            <w:tcW w:w="1980" w:type="dxa"/>
            <w:gridSpan w:val="2"/>
            <w:vMerge w:val="restart"/>
            <w:shd w:val="clear" w:color="auto" w:fill="FFFFFF"/>
          </w:tcPr>
          <w:p w14:paraId="47417365" w14:textId="77777777" w:rsidR="004B3763" w:rsidRPr="006E431D" w:rsidRDefault="004B3763" w:rsidP="004B3763">
            <w:pPr>
              <w:spacing w:before="40" w:after="40"/>
              <w:rPr>
                <w:rFonts w:cs="Calibri"/>
                <w:i/>
                <w:sz w:val="21"/>
                <w:szCs w:val="21"/>
              </w:rPr>
            </w:pPr>
            <w:r w:rsidRPr="006E431D">
              <w:rPr>
                <w:rFonts w:cs="Calibri"/>
                <w:sz w:val="21"/>
                <w:szCs w:val="21"/>
              </w:rPr>
              <w:t>(ceny stałe z 2019 r.)</w:t>
            </w:r>
          </w:p>
        </w:tc>
        <w:tc>
          <w:tcPr>
            <w:tcW w:w="9355" w:type="dxa"/>
            <w:gridSpan w:val="25"/>
            <w:shd w:val="clear" w:color="auto" w:fill="FFFFFF"/>
          </w:tcPr>
          <w:p w14:paraId="34F4C6E7" w14:textId="77777777" w:rsidR="004B3763" w:rsidRPr="006E431D" w:rsidRDefault="004B3763" w:rsidP="004B3763">
            <w:pPr>
              <w:spacing w:before="40" w:after="40" w:line="240" w:lineRule="auto"/>
              <w:jc w:val="center"/>
              <w:rPr>
                <w:rFonts w:cs="Calibri"/>
                <w:i/>
                <w:spacing w:val="-2"/>
                <w:sz w:val="21"/>
                <w:szCs w:val="21"/>
              </w:rPr>
            </w:pPr>
            <w:r w:rsidRPr="006E431D">
              <w:rPr>
                <w:rFonts w:cs="Calibri"/>
                <w:sz w:val="21"/>
                <w:szCs w:val="21"/>
              </w:rPr>
              <w:t>Skutki w okresie 10 lat od wejścia w życie zmian [mln zł]</w:t>
            </w:r>
          </w:p>
        </w:tc>
      </w:tr>
      <w:tr w:rsidR="006E431D" w:rsidRPr="006E431D" w14:paraId="4EC2D669" w14:textId="77777777" w:rsidTr="003C3FD1">
        <w:trPr>
          <w:trHeight w:val="142"/>
        </w:trPr>
        <w:tc>
          <w:tcPr>
            <w:tcW w:w="1980" w:type="dxa"/>
            <w:gridSpan w:val="2"/>
            <w:vMerge/>
            <w:shd w:val="clear" w:color="auto" w:fill="FFFFFF"/>
          </w:tcPr>
          <w:p w14:paraId="0B3617BD" w14:textId="77777777" w:rsidR="004B3763" w:rsidRPr="006E431D" w:rsidRDefault="004B3763" w:rsidP="004B3763">
            <w:pPr>
              <w:spacing w:before="40" w:after="40" w:line="240" w:lineRule="auto"/>
              <w:rPr>
                <w:rFonts w:cs="Calibri"/>
                <w:i/>
                <w:sz w:val="21"/>
                <w:szCs w:val="21"/>
              </w:rPr>
            </w:pPr>
          </w:p>
        </w:tc>
        <w:tc>
          <w:tcPr>
            <w:tcW w:w="779" w:type="dxa"/>
            <w:gridSpan w:val="2"/>
            <w:shd w:val="clear" w:color="auto" w:fill="FFFFFF"/>
          </w:tcPr>
          <w:p w14:paraId="35396662" w14:textId="77777777" w:rsidR="004B3763" w:rsidRPr="006E431D" w:rsidRDefault="004B3763" w:rsidP="004B3763">
            <w:pPr>
              <w:spacing w:line="240" w:lineRule="auto"/>
              <w:jc w:val="center"/>
              <w:rPr>
                <w:rFonts w:cs="Calibri"/>
                <w:sz w:val="16"/>
                <w:szCs w:val="16"/>
              </w:rPr>
            </w:pPr>
            <w:r w:rsidRPr="006E431D">
              <w:rPr>
                <w:rFonts w:cs="Calibri"/>
                <w:sz w:val="16"/>
                <w:szCs w:val="16"/>
              </w:rPr>
              <w:t>0</w:t>
            </w:r>
          </w:p>
        </w:tc>
        <w:tc>
          <w:tcPr>
            <w:tcW w:w="780" w:type="dxa"/>
            <w:gridSpan w:val="2"/>
            <w:shd w:val="clear" w:color="auto" w:fill="FFFFFF"/>
          </w:tcPr>
          <w:p w14:paraId="76198455" w14:textId="77777777" w:rsidR="004B3763" w:rsidRPr="006E431D" w:rsidRDefault="004B3763" w:rsidP="004B3763">
            <w:pPr>
              <w:spacing w:line="240" w:lineRule="auto"/>
              <w:jc w:val="center"/>
              <w:rPr>
                <w:rFonts w:cs="Calibri"/>
                <w:sz w:val="16"/>
                <w:szCs w:val="16"/>
              </w:rPr>
            </w:pPr>
            <w:r w:rsidRPr="006E431D">
              <w:rPr>
                <w:rFonts w:cs="Calibri"/>
                <w:sz w:val="16"/>
                <w:szCs w:val="16"/>
              </w:rPr>
              <w:t>1</w:t>
            </w:r>
          </w:p>
        </w:tc>
        <w:tc>
          <w:tcPr>
            <w:tcW w:w="779" w:type="dxa"/>
            <w:gridSpan w:val="3"/>
            <w:shd w:val="clear" w:color="auto" w:fill="FFFFFF"/>
          </w:tcPr>
          <w:p w14:paraId="4BF69CB3" w14:textId="77777777" w:rsidR="004B3763" w:rsidRPr="006E431D" w:rsidRDefault="004B3763" w:rsidP="004B3763">
            <w:pPr>
              <w:spacing w:line="240" w:lineRule="auto"/>
              <w:jc w:val="center"/>
              <w:rPr>
                <w:rFonts w:cs="Calibri"/>
                <w:sz w:val="16"/>
                <w:szCs w:val="16"/>
              </w:rPr>
            </w:pPr>
            <w:r w:rsidRPr="006E431D">
              <w:rPr>
                <w:rFonts w:cs="Calibri"/>
                <w:sz w:val="16"/>
                <w:szCs w:val="16"/>
              </w:rPr>
              <w:t>2</w:t>
            </w:r>
          </w:p>
        </w:tc>
        <w:tc>
          <w:tcPr>
            <w:tcW w:w="780" w:type="dxa"/>
            <w:gridSpan w:val="3"/>
            <w:shd w:val="clear" w:color="auto" w:fill="FFFFFF"/>
          </w:tcPr>
          <w:p w14:paraId="4EE6678D" w14:textId="77777777" w:rsidR="004B3763" w:rsidRPr="006E431D" w:rsidRDefault="004B3763" w:rsidP="004B3763">
            <w:pPr>
              <w:spacing w:line="240" w:lineRule="auto"/>
              <w:jc w:val="center"/>
              <w:rPr>
                <w:rFonts w:cs="Calibri"/>
                <w:sz w:val="16"/>
                <w:szCs w:val="16"/>
              </w:rPr>
            </w:pPr>
            <w:r w:rsidRPr="006E431D">
              <w:rPr>
                <w:rFonts w:cs="Calibri"/>
                <w:sz w:val="16"/>
                <w:szCs w:val="16"/>
              </w:rPr>
              <w:t>3</w:t>
            </w:r>
          </w:p>
        </w:tc>
        <w:tc>
          <w:tcPr>
            <w:tcW w:w="779" w:type="dxa"/>
            <w:shd w:val="clear" w:color="auto" w:fill="FFFFFF"/>
          </w:tcPr>
          <w:p w14:paraId="781F74F8" w14:textId="77777777" w:rsidR="004B3763" w:rsidRPr="006E431D" w:rsidRDefault="004B3763" w:rsidP="004B3763">
            <w:pPr>
              <w:spacing w:line="240" w:lineRule="auto"/>
              <w:jc w:val="center"/>
              <w:rPr>
                <w:rFonts w:cs="Calibri"/>
                <w:sz w:val="16"/>
                <w:szCs w:val="16"/>
              </w:rPr>
            </w:pPr>
            <w:r w:rsidRPr="006E431D">
              <w:rPr>
                <w:rFonts w:cs="Calibri"/>
                <w:sz w:val="16"/>
                <w:szCs w:val="16"/>
              </w:rPr>
              <w:t>4</w:t>
            </w:r>
          </w:p>
        </w:tc>
        <w:tc>
          <w:tcPr>
            <w:tcW w:w="780" w:type="dxa"/>
            <w:gridSpan w:val="4"/>
            <w:shd w:val="clear" w:color="auto" w:fill="FFFFFF"/>
          </w:tcPr>
          <w:p w14:paraId="69D74BBF" w14:textId="77777777" w:rsidR="004B3763" w:rsidRPr="006E431D" w:rsidRDefault="004B3763" w:rsidP="004B3763">
            <w:pPr>
              <w:spacing w:line="240" w:lineRule="auto"/>
              <w:jc w:val="center"/>
              <w:rPr>
                <w:rFonts w:cs="Calibri"/>
                <w:sz w:val="16"/>
                <w:szCs w:val="16"/>
              </w:rPr>
            </w:pPr>
            <w:r w:rsidRPr="006E431D">
              <w:rPr>
                <w:rFonts w:cs="Calibri"/>
                <w:sz w:val="16"/>
                <w:szCs w:val="16"/>
              </w:rPr>
              <w:t>5</w:t>
            </w:r>
          </w:p>
        </w:tc>
        <w:tc>
          <w:tcPr>
            <w:tcW w:w="780" w:type="dxa"/>
            <w:gridSpan w:val="3"/>
            <w:shd w:val="clear" w:color="auto" w:fill="FFFFFF"/>
          </w:tcPr>
          <w:p w14:paraId="0381CFC2" w14:textId="77777777" w:rsidR="004B3763" w:rsidRPr="006E431D" w:rsidRDefault="004B3763" w:rsidP="004B3763">
            <w:pPr>
              <w:spacing w:line="240" w:lineRule="auto"/>
              <w:jc w:val="center"/>
              <w:rPr>
                <w:rFonts w:cs="Calibri"/>
                <w:sz w:val="16"/>
                <w:szCs w:val="16"/>
              </w:rPr>
            </w:pPr>
            <w:r w:rsidRPr="006E431D">
              <w:rPr>
                <w:rFonts w:cs="Calibri"/>
                <w:sz w:val="16"/>
                <w:szCs w:val="16"/>
              </w:rPr>
              <w:t>6</w:t>
            </w:r>
          </w:p>
        </w:tc>
        <w:tc>
          <w:tcPr>
            <w:tcW w:w="779" w:type="dxa"/>
            <w:gridSpan w:val="2"/>
            <w:shd w:val="clear" w:color="auto" w:fill="FFFFFF"/>
          </w:tcPr>
          <w:p w14:paraId="260BF223" w14:textId="77777777" w:rsidR="004B3763" w:rsidRPr="006E431D" w:rsidRDefault="004B3763" w:rsidP="004B3763">
            <w:pPr>
              <w:spacing w:line="240" w:lineRule="auto"/>
              <w:jc w:val="center"/>
              <w:rPr>
                <w:rFonts w:cs="Calibri"/>
                <w:sz w:val="16"/>
                <w:szCs w:val="16"/>
              </w:rPr>
            </w:pPr>
            <w:r w:rsidRPr="006E431D">
              <w:rPr>
                <w:rFonts w:cs="Calibri"/>
                <w:sz w:val="16"/>
                <w:szCs w:val="16"/>
              </w:rPr>
              <w:t>7</w:t>
            </w:r>
          </w:p>
        </w:tc>
        <w:tc>
          <w:tcPr>
            <w:tcW w:w="780" w:type="dxa"/>
            <w:gridSpan w:val="2"/>
            <w:shd w:val="clear" w:color="auto" w:fill="FFFFFF"/>
          </w:tcPr>
          <w:p w14:paraId="3354E615" w14:textId="77777777" w:rsidR="004B3763" w:rsidRPr="006E431D" w:rsidRDefault="004B3763" w:rsidP="004B3763">
            <w:pPr>
              <w:spacing w:line="240" w:lineRule="auto"/>
              <w:jc w:val="center"/>
              <w:rPr>
                <w:rFonts w:cs="Calibri"/>
                <w:sz w:val="16"/>
                <w:szCs w:val="16"/>
              </w:rPr>
            </w:pPr>
            <w:r w:rsidRPr="006E431D">
              <w:rPr>
                <w:rFonts w:cs="Calibri"/>
                <w:sz w:val="16"/>
                <w:szCs w:val="16"/>
              </w:rPr>
              <w:t>8</w:t>
            </w:r>
          </w:p>
        </w:tc>
        <w:tc>
          <w:tcPr>
            <w:tcW w:w="779" w:type="dxa"/>
            <w:shd w:val="clear" w:color="auto" w:fill="FFFFFF"/>
          </w:tcPr>
          <w:p w14:paraId="5B0B8466" w14:textId="77777777" w:rsidR="004B3763" w:rsidRPr="006E431D" w:rsidRDefault="004B3763" w:rsidP="004B3763">
            <w:pPr>
              <w:spacing w:line="240" w:lineRule="auto"/>
              <w:jc w:val="center"/>
              <w:rPr>
                <w:rFonts w:cs="Calibri"/>
                <w:sz w:val="16"/>
                <w:szCs w:val="16"/>
              </w:rPr>
            </w:pPr>
            <w:r w:rsidRPr="006E431D">
              <w:rPr>
                <w:rFonts w:cs="Calibri"/>
                <w:sz w:val="16"/>
                <w:szCs w:val="16"/>
              </w:rPr>
              <w:t>9</w:t>
            </w:r>
          </w:p>
        </w:tc>
        <w:tc>
          <w:tcPr>
            <w:tcW w:w="780" w:type="dxa"/>
            <w:shd w:val="clear" w:color="auto" w:fill="FFFFFF"/>
          </w:tcPr>
          <w:p w14:paraId="63E335EA" w14:textId="77777777" w:rsidR="004B3763" w:rsidRPr="006E431D" w:rsidRDefault="004B3763" w:rsidP="004B3763">
            <w:pPr>
              <w:spacing w:line="240" w:lineRule="auto"/>
              <w:jc w:val="center"/>
              <w:rPr>
                <w:rFonts w:cs="Calibri"/>
                <w:sz w:val="16"/>
                <w:szCs w:val="16"/>
              </w:rPr>
            </w:pPr>
            <w:r w:rsidRPr="006E431D">
              <w:rPr>
                <w:rFonts w:cs="Calibri"/>
                <w:sz w:val="16"/>
                <w:szCs w:val="16"/>
              </w:rPr>
              <w:t>10</w:t>
            </w:r>
          </w:p>
        </w:tc>
        <w:tc>
          <w:tcPr>
            <w:tcW w:w="780" w:type="dxa"/>
            <w:shd w:val="clear" w:color="auto" w:fill="FFFFFF"/>
          </w:tcPr>
          <w:p w14:paraId="1E982B53" w14:textId="77777777" w:rsidR="004B3763" w:rsidRPr="006E431D" w:rsidRDefault="004B3763" w:rsidP="004B3763">
            <w:pPr>
              <w:spacing w:before="40" w:after="40" w:line="240" w:lineRule="auto"/>
              <w:jc w:val="center"/>
              <w:rPr>
                <w:rFonts w:cs="Calibri"/>
                <w:i/>
                <w:spacing w:val="-2"/>
                <w:sz w:val="16"/>
                <w:szCs w:val="16"/>
              </w:rPr>
            </w:pPr>
            <w:r w:rsidRPr="006E431D">
              <w:rPr>
                <w:rFonts w:cs="Calibri"/>
                <w:i/>
                <w:spacing w:val="-2"/>
                <w:sz w:val="16"/>
                <w:szCs w:val="16"/>
              </w:rPr>
              <w:t>Łącznie (0-10)</w:t>
            </w:r>
          </w:p>
        </w:tc>
      </w:tr>
      <w:tr w:rsidR="003C3FD1" w:rsidRPr="006E431D" w14:paraId="7179C3B3" w14:textId="77777777" w:rsidTr="003C3FD1">
        <w:trPr>
          <w:trHeight w:val="321"/>
        </w:trPr>
        <w:tc>
          <w:tcPr>
            <w:tcW w:w="1980" w:type="dxa"/>
            <w:gridSpan w:val="2"/>
            <w:shd w:val="clear" w:color="auto" w:fill="FFFFFF"/>
            <w:vAlign w:val="center"/>
          </w:tcPr>
          <w:p w14:paraId="23A84A05" w14:textId="77777777" w:rsidR="003C3FD1" w:rsidRPr="006E431D" w:rsidRDefault="003C3FD1" w:rsidP="003C3FD1">
            <w:pPr>
              <w:spacing w:line="240" w:lineRule="auto"/>
              <w:rPr>
                <w:rFonts w:cs="Calibri"/>
                <w:sz w:val="21"/>
                <w:szCs w:val="21"/>
              </w:rPr>
            </w:pPr>
            <w:r w:rsidRPr="006E431D">
              <w:rPr>
                <w:rFonts w:cs="Calibri"/>
                <w:b/>
                <w:sz w:val="21"/>
                <w:szCs w:val="21"/>
              </w:rPr>
              <w:t>Dochody ogółem</w:t>
            </w:r>
          </w:p>
        </w:tc>
        <w:tc>
          <w:tcPr>
            <w:tcW w:w="7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2C6D6C" w14:textId="55193475" w:rsidR="003C3FD1" w:rsidRPr="003C3FD1" w:rsidRDefault="003C3FD1" w:rsidP="003C3FD1">
            <w:pPr>
              <w:spacing w:line="240" w:lineRule="auto"/>
              <w:rPr>
                <w:rFonts w:cs="Calibri"/>
                <w:sz w:val="20"/>
              </w:rPr>
            </w:pPr>
            <w:r w:rsidRPr="003C3FD1">
              <w:rPr>
                <w:rFonts w:ascii="Calibri Light" w:hAnsi="Calibri Light" w:cs="Calibri Light"/>
                <w:color w:val="000000"/>
                <w:sz w:val="20"/>
              </w:rPr>
              <w:t>7,99</w:t>
            </w:r>
          </w:p>
        </w:tc>
        <w:tc>
          <w:tcPr>
            <w:tcW w:w="7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6E8646" w14:textId="1870D09E" w:rsidR="003C3FD1" w:rsidRPr="003C3FD1" w:rsidRDefault="003C3FD1" w:rsidP="003C3FD1">
            <w:pPr>
              <w:spacing w:line="240" w:lineRule="auto"/>
              <w:rPr>
                <w:rFonts w:cs="Calibri"/>
                <w:sz w:val="20"/>
              </w:rPr>
            </w:pPr>
            <w:r w:rsidRPr="003C3FD1">
              <w:rPr>
                <w:rFonts w:ascii="Calibri Light" w:hAnsi="Calibri Light" w:cs="Calibri Light"/>
                <w:color w:val="000000"/>
                <w:sz w:val="20"/>
              </w:rPr>
              <w:t>22,06</w:t>
            </w:r>
          </w:p>
        </w:tc>
        <w:tc>
          <w:tcPr>
            <w:tcW w:w="77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C22148D" w14:textId="754709E3" w:rsidR="003C3FD1" w:rsidRPr="003C3FD1" w:rsidRDefault="003C3FD1" w:rsidP="003C3FD1">
            <w:pPr>
              <w:spacing w:line="240" w:lineRule="auto"/>
              <w:rPr>
                <w:rFonts w:cs="Calibri"/>
                <w:sz w:val="20"/>
              </w:rPr>
            </w:pPr>
            <w:r w:rsidRPr="003C3FD1">
              <w:rPr>
                <w:rFonts w:ascii="Calibri Light" w:hAnsi="Calibri Light" w:cs="Calibri Light"/>
                <w:color w:val="000000"/>
                <w:sz w:val="20"/>
              </w:rPr>
              <w:t>20,46</w:t>
            </w:r>
          </w:p>
        </w:tc>
        <w:tc>
          <w:tcPr>
            <w:tcW w:w="7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27B5F5C" w14:textId="1A7EE379" w:rsidR="003C3FD1" w:rsidRPr="003C3FD1" w:rsidRDefault="003C3FD1" w:rsidP="003C3FD1">
            <w:pPr>
              <w:spacing w:line="240" w:lineRule="auto"/>
              <w:rPr>
                <w:rFonts w:cs="Calibri"/>
                <w:sz w:val="20"/>
              </w:rPr>
            </w:pPr>
            <w:r w:rsidRPr="003C3FD1">
              <w:rPr>
                <w:rFonts w:ascii="Calibri Light" w:hAnsi="Calibri Light" w:cs="Calibri Light"/>
                <w:color w:val="000000"/>
                <w:sz w:val="20"/>
              </w:rPr>
              <w:t>38,86</w:t>
            </w:r>
          </w:p>
        </w:tc>
        <w:tc>
          <w:tcPr>
            <w:tcW w:w="779" w:type="dxa"/>
            <w:tcBorders>
              <w:top w:val="single" w:sz="4" w:space="0" w:color="auto"/>
              <w:left w:val="nil"/>
              <w:bottom w:val="single" w:sz="4" w:space="0" w:color="auto"/>
              <w:right w:val="single" w:sz="4" w:space="0" w:color="auto"/>
            </w:tcBorders>
            <w:shd w:val="clear" w:color="auto" w:fill="auto"/>
            <w:vAlign w:val="center"/>
          </w:tcPr>
          <w:p w14:paraId="720602BE" w14:textId="10E95880" w:rsidR="003C3FD1" w:rsidRPr="003C3FD1" w:rsidRDefault="003C3FD1" w:rsidP="003C3FD1">
            <w:pPr>
              <w:spacing w:line="240" w:lineRule="auto"/>
              <w:rPr>
                <w:rFonts w:cs="Calibri"/>
                <w:sz w:val="20"/>
              </w:rPr>
            </w:pPr>
            <w:r w:rsidRPr="003C3FD1">
              <w:rPr>
                <w:rFonts w:ascii="Calibri Light" w:hAnsi="Calibri Light" w:cs="Calibri Light"/>
                <w:color w:val="000000"/>
                <w:sz w:val="20"/>
              </w:rPr>
              <w:t>38,82</w:t>
            </w:r>
          </w:p>
        </w:tc>
        <w:tc>
          <w:tcPr>
            <w:tcW w:w="7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BA4274F" w14:textId="57DB25D8" w:rsidR="003C3FD1" w:rsidRPr="003C3FD1" w:rsidRDefault="003C3FD1" w:rsidP="003C3FD1">
            <w:pPr>
              <w:spacing w:line="240" w:lineRule="auto"/>
              <w:rPr>
                <w:rFonts w:cs="Calibri"/>
                <w:sz w:val="20"/>
              </w:rPr>
            </w:pPr>
            <w:r w:rsidRPr="003C3FD1">
              <w:rPr>
                <w:rFonts w:ascii="Calibri Light" w:hAnsi="Calibri Light" w:cs="Calibri Light"/>
                <w:color w:val="000000"/>
                <w:sz w:val="20"/>
              </w:rPr>
              <w:t>49,80</w:t>
            </w:r>
          </w:p>
        </w:tc>
        <w:tc>
          <w:tcPr>
            <w:tcW w:w="780" w:type="dxa"/>
            <w:gridSpan w:val="3"/>
            <w:tcBorders>
              <w:top w:val="single" w:sz="4" w:space="0" w:color="auto"/>
              <w:left w:val="nil"/>
              <w:bottom w:val="single" w:sz="4" w:space="0" w:color="auto"/>
              <w:right w:val="single" w:sz="4" w:space="0" w:color="auto"/>
            </w:tcBorders>
            <w:shd w:val="clear" w:color="auto" w:fill="auto"/>
            <w:vAlign w:val="center"/>
          </w:tcPr>
          <w:p w14:paraId="1384FE4F" w14:textId="0D47C483" w:rsidR="003C3FD1" w:rsidRPr="003C3FD1" w:rsidRDefault="003C3FD1" w:rsidP="003C3FD1">
            <w:pPr>
              <w:spacing w:line="240" w:lineRule="auto"/>
              <w:rPr>
                <w:rFonts w:cs="Calibri"/>
                <w:sz w:val="20"/>
              </w:rPr>
            </w:pPr>
            <w:r w:rsidRPr="003C3FD1">
              <w:rPr>
                <w:rFonts w:ascii="Calibri Light" w:hAnsi="Calibri Light" w:cs="Calibri Light"/>
                <w:color w:val="000000"/>
                <w:sz w:val="20"/>
              </w:rPr>
              <w:t>41,20</w:t>
            </w:r>
          </w:p>
        </w:tc>
        <w:tc>
          <w:tcPr>
            <w:tcW w:w="779" w:type="dxa"/>
            <w:gridSpan w:val="2"/>
            <w:tcBorders>
              <w:top w:val="single" w:sz="4" w:space="0" w:color="auto"/>
              <w:left w:val="nil"/>
              <w:bottom w:val="single" w:sz="4" w:space="0" w:color="auto"/>
              <w:right w:val="single" w:sz="4" w:space="0" w:color="auto"/>
            </w:tcBorders>
            <w:shd w:val="clear" w:color="auto" w:fill="auto"/>
            <w:vAlign w:val="center"/>
          </w:tcPr>
          <w:p w14:paraId="701CD2DF" w14:textId="154A7E6E" w:rsidR="003C3FD1" w:rsidRPr="003C3FD1" w:rsidRDefault="003C3FD1" w:rsidP="003C3FD1">
            <w:pPr>
              <w:spacing w:line="240" w:lineRule="auto"/>
              <w:rPr>
                <w:rFonts w:cs="Calibri"/>
                <w:sz w:val="20"/>
              </w:rPr>
            </w:pPr>
            <w:r w:rsidRPr="003C3FD1">
              <w:rPr>
                <w:rFonts w:ascii="Calibri Light" w:hAnsi="Calibri Light" w:cs="Calibri Light"/>
                <w:color w:val="000000"/>
                <w:sz w:val="20"/>
              </w:rPr>
              <w:t>50,30</w:t>
            </w:r>
          </w:p>
        </w:tc>
        <w:tc>
          <w:tcPr>
            <w:tcW w:w="780" w:type="dxa"/>
            <w:gridSpan w:val="2"/>
            <w:tcBorders>
              <w:top w:val="single" w:sz="4" w:space="0" w:color="auto"/>
              <w:left w:val="nil"/>
              <w:bottom w:val="single" w:sz="4" w:space="0" w:color="auto"/>
              <w:right w:val="single" w:sz="4" w:space="0" w:color="auto"/>
            </w:tcBorders>
            <w:shd w:val="clear" w:color="auto" w:fill="auto"/>
            <w:vAlign w:val="center"/>
          </w:tcPr>
          <w:p w14:paraId="1CD29B5E" w14:textId="65E0F536" w:rsidR="003C3FD1" w:rsidRPr="003C3FD1" w:rsidRDefault="003C3FD1" w:rsidP="003C3FD1">
            <w:pPr>
              <w:spacing w:line="240" w:lineRule="auto"/>
              <w:rPr>
                <w:rFonts w:cs="Calibri"/>
                <w:sz w:val="20"/>
              </w:rPr>
            </w:pPr>
            <w:r w:rsidRPr="003C3FD1">
              <w:rPr>
                <w:rFonts w:ascii="Calibri Light" w:hAnsi="Calibri Light" w:cs="Calibri Light"/>
                <w:color w:val="000000"/>
                <w:sz w:val="20"/>
              </w:rPr>
              <w:t>56,11</w:t>
            </w:r>
          </w:p>
        </w:tc>
        <w:tc>
          <w:tcPr>
            <w:tcW w:w="779" w:type="dxa"/>
            <w:tcBorders>
              <w:top w:val="single" w:sz="4" w:space="0" w:color="auto"/>
              <w:left w:val="nil"/>
              <w:bottom w:val="single" w:sz="4" w:space="0" w:color="auto"/>
              <w:right w:val="single" w:sz="4" w:space="0" w:color="auto"/>
            </w:tcBorders>
            <w:shd w:val="clear" w:color="auto" w:fill="auto"/>
            <w:vAlign w:val="center"/>
          </w:tcPr>
          <w:p w14:paraId="569F1D6B" w14:textId="022BFBC0" w:rsidR="003C3FD1" w:rsidRPr="003C3FD1" w:rsidRDefault="003C3FD1" w:rsidP="003C3FD1">
            <w:pPr>
              <w:spacing w:line="240" w:lineRule="auto"/>
              <w:rPr>
                <w:rFonts w:cs="Calibri"/>
                <w:sz w:val="20"/>
              </w:rPr>
            </w:pPr>
            <w:r w:rsidRPr="003C3FD1">
              <w:rPr>
                <w:rFonts w:ascii="Calibri Light" w:hAnsi="Calibri Light" w:cs="Calibri Light"/>
                <w:color w:val="000000"/>
                <w:sz w:val="20"/>
              </w:rPr>
              <w:t>56,21</w:t>
            </w:r>
          </w:p>
        </w:tc>
        <w:tc>
          <w:tcPr>
            <w:tcW w:w="780" w:type="dxa"/>
            <w:tcBorders>
              <w:top w:val="single" w:sz="4" w:space="0" w:color="auto"/>
              <w:left w:val="nil"/>
              <w:bottom w:val="single" w:sz="4" w:space="0" w:color="auto"/>
              <w:right w:val="single" w:sz="4" w:space="0" w:color="auto"/>
            </w:tcBorders>
            <w:shd w:val="clear" w:color="auto" w:fill="auto"/>
            <w:vAlign w:val="center"/>
          </w:tcPr>
          <w:p w14:paraId="31387B85" w14:textId="6C65B423" w:rsidR="003C3FD1" w:rsidRPr="003C3FD1" w:rsidRDefault="003C3FD1" w:rsidP="003C3FD1">
            <w:pPr>
              <w:spacing w:line="240" w:lineRule="auto"/>
              <w:rPr>
                <w:rFonts w:cs="Calibri"/>
                <w:sz w:val="20"/>
              </w:rPr>
            </w:pPr>
            <w:r w:rsidRPr="003C3FD1">
              <w:rPr>
                <w:rFonts w:ascii="Calibri Light" w:hAnsi="Calibri Light" w:cs="Calibri Light"/>
                <w:color w:val="000000"/>
                <w:sz w:val="20"/>
              </w:rPr>
              <w:t>56,03</w:t>
            </w:r>
          </w:p>
        </w:tc>
        <w:tc>
          <w:tcPr>
            <w:tcW w:w="780" w:type="dxa"/>
            <w:tcBorders>
              <w:top w:val="single" w:sz="4" w:space="0" w:color="auto"/>
              <w:left w:val="nil"/>
              <w:bottom w:val="single" w:sz="4" w:space="0" w:color="auto"/>
              <w:right w:val="single" w:sz="4" w:space="0" w:color="auto"/>
            </w:tcBorders>
            <w:shd w:val="clear" w:color="auto" w:fill="auto"/>
            <w:vAlign w:val="center"/>
          </w:tcPr>
          <w:p w14:paraId="5EE77B80" w14:textId="14BC962F" w:rsidR="003C3FD1" w:rsidRPr="003C3FD1" w:rsidRDefault="003C3FD1" w:rsidP="003C3FD1">
            <w:pPr>
              <w:spacing w:line="240" w:lineRule="auto"/>
              <w:rPr>
                <w:rFonts w:cs="Calibri"/>
                <w:spacing w:val="-2"/>
                <w:sz w:val="20"/>
              </w:rPr>
            </w:pPr>
            <w:r w:rsidRPr="003C3FD1">
              <w:rPr>
                <w:rFonts w:ascii="Calibri Light" w:hAnsi="Calibri Light" w:cs="Calibri Light"/>
                <w:color w:val="000000"/>
                <w:sz w:val="20"/>
              </w:rPr>
              <w:t>437,84</w:t>
            </w:r>
          </w:p>
        </w:tc>
      </w:tr>
      <w:tr w:rsidR="003C3FD1" w:rsidRPr="006E431D" w14:paraId="487929FE" w14:textId="77777777" w:rsidTr="003C3FD1">
        <w:trPr>
          <w:trHeight w:val="321"/>
        </w:trPr>
        <w:tc>
          <w:tcPr>
            <w:tcW w:w="1980" w:type="dxa"/>
            <w:gridSpan w:val="2"/>
            <w:shd w:val="clear" w:color="auto" w:fill="FFFFFF"/>
            <w:vAlign w:val="center"/>
          </w:tcPr>
          <w:p w14:paraId="6755A0F0" w14:textId="77777777" w:rsidR="003C3FD1" w:rsidRPr="006E431D" w:rsidRDefault="003C3FD1" w:rsidP="003C3FD1">
            <w:pPr>
              <w:spacing w:line="240" w:lineRule="auto"/>
              <w:rPr>
                <w:rFonts w:cs="Calibri"/>
                <w:sz w:val="21"/>
                <w:szCs w:val="21"/>
              </w:rPr>
            </w:pPr>
            <w:r w:rsidRPr="006E431D">
              <w:rPr>
                <w:rFonts w:cs="Calibri"/>
                <w:sz w:val="21"/>
                <w:szCs w:val="21"/>
              </w:rPr>
              <w:t>budżet państwa</w:t>
            </w:r>
          </w:p>
        </w:tc>
        <w:tc>
          <w:tcPr>
            <w:tcW w:w="779" w:type="dxa"/>
            <w:gridSpan w:val="2"/>
            <w:tcBorders>
              <w:top w:val="nil"/>
              <w:left w:val="single" w:sz="4" w:space="0" w:color="auto"/>
              <w:bottom w:val="single" w:sz="4" w:space="0" w:color="auto"/>
              <w:right w:val="single" w:sz="4" w:space="0" w:color="auto"/>
            </w:tcBorders>
            <w:shd w:val="clear" w:color="auto" w:fill="auto"/>
            <w:vAlign w:val="center"/>
          </w:tcPr>
          <w:p w14:paraId="5B0BFB37" w14:textId="30870803" w:rsidR="003C3FD1" w:rsidRPr="003C3FD1" w:rsidRDefault="003C3FD1" w:rsidP="003C3FD1">
            <w:pPr>
              <w:spacing w:line="240" w:lineRule="auto"/>
              <w:rPr>
                <w:rFonts w:cs="Calibri"/>
                <w:sz w:val="20"/>
              </w:rPr>
            </w:pPr>
            <w:r w:rsidRPr="003C3FD1">
              <w:rPr>
                <w:rFonts w:ascii="Calibri Light" w:hAnsi="Calibri Light" w:cs="Calibri Light"/>
                <w:color w:val="000000"/>
                <w:sz w:val="20"/>
              </w:rPr>
              <w:t>6,62</w:t>
            </w:r>
          </w:p>
        </w:tc>
        <w:tc>
          <w:tcPr>
            <w:tcW w:w="780" w:type="dxa"/>
            <w:gridSpan w:val="2"/>
            <w:tcBorders>
              <w:top w:val="nil"/>
              <w:left w:val="single" w:sz="4" w:space="0" w:color="auto"/>
              <w:bottom w:val="single" w:sz="4" w:space="0" w:color="auto"/>
              <w:right w:val="single" w:sz="4" w:space="0" w:color="auto"/>
            </w:tcBorders>
            <w:shd w:val="clear" w:color="auto" w:fill="auto"/>
            <w:vAlign w:val="center"/>
          </w:tcPr>
          <w:p w14:paraId="75B159A0" w14:textId="3AFFEA5B" w:rsidR="003C3FD1" w:rsidRPr="003C3FD1" w:rsidRDefault="003C3FD1" w:rsidP="003C3FD1">
            <w:pPr>
              <w:spacing w:line="240" w:lineRule="auto"/>
              <w:rPr>
                <w:rFonts w:cs="Calibri"/>
                <w:sz w:val="20"/>
              </w:rPr>
            </w:pPr>
            <w:r w:rsidRPr="003C3FD1">
              <w:rPr>
                <w:rFonts w:ascii="Calibri Light" w:hAnsi="Calibri Light" w:cs="Calibri Light"/>
                <w:color w:val="000000"/>
                <w:sz w:val="20"/>
              </w:rPr>
              <w:t>17,03</w:t>
            </w:r>
          </w:p>
        </w:tc>
        <w:tc>
          <w:tcPr>
            <w:tcW w:w="779" w:type="dxa"/>
            <w:gridSpan w:val="3"/>
            <w:tcBorders>
              <w:top w:val="nil"/>
              <w:left w:val="single" w:sz="4" w:space="0" w:color="auto"/>
              <w:bottom w:val="single" w:sz="4" w:space="0" w:color="auto"/>
              <w:right w:val="single" w:sz="4" w:space="0" w:color="auto"/>
            </w:tcBorders>
            <w:shd w:val="clear" w:color="auto" w:fill="auto"/>
            <w:vAlign w:val="center"/>
          </w:tcPr>
          <w:p w14:paraId="2FC83780" w14:textId="415340C0" w:rsidR="003C3FD1" w:rsidRPr="003C3FD1" w:rsidRDefault="003C3FD1" w:rsidP="003C3FD1">
            <w:pPr>
              <w:spacing w:line="240" w:lineRule="auto"/>
              <w:rPr>
                <w:rFonts w:cs="Calibri"/>
                <w:sz w:val="20"/>
              </w:rPr>
            </w:pPr>
            <w:r w:rsidRPr="003C3FD1">
              <w:rPr>
                <w:rFonts w:ascii="Calibri Light" w:hAnsi="Calibri Light" w:cs="Calibri Light"/>
                <w:color w:val="000000"/>
                <w:sz w:val="20"/>
              </w:rPr>
              <w:t>19,59</w:t>
            </w:r>
          </w:p>
        </w:tc>
        <w:tc>
          <w:tcPr>
            <w:tcW w:w="780" w:type="dxa"/>
            <w:gridSpan w:val="3"/>
            <w:tcBorders>
              <w:top w:val="nil"/>
              <w:left w:val="single" w:sz="4" w:space="0" w:color="auto"/>
              <w:bottom w:val="single" w:sz="4" w:space="0" w:color="auto"/>
              <w:right w:val="single" w:sz="4" w:space="0" w:color="auto"/>
            </w:tcBorders>
            <w:shd w:val="clear" w:color="auto" w:fill="auto"/>
            <w:vAlign w:val="center"/>
          </w:tcPr>
          <w:p w14:paraId="2F060464" w14:textId="62F4DB2C" w:rsidR="003C3FD1" w:rsidRPr="003C3FD1" w:rsidRDefault="003C3FD1" w:rsidP="003C3FD1">
            <w:pPr>
              <w:spacing w:line="240" w:lineRule="auto"/>
              <w:rPr>
                <w:rFonts w:cs="Calibri"/>
                <w:sz w:val="20"/>
              </w:rPr>
            </w:pPr>
            <w:r w:rsidRPr="003C3FD1">
              <w:rPr>
                <w:rFonts w:ascii="Calibri Light" w:hAnsi="Calibri Light" w:cs="Calibri Light"/>
                <w:color w:val="000000"/>
                <w:sz w:val="20"/>
              </w:rPr>
              <w:t>37,86</w:t>
            </w:r>
          </w:p>
        </w:tc>
        <w:tc>
          <w:tcPr>
            <w:tcW w:w="779" w:type="dxa"/>
            <w:tcBorders>
              <w:top w:val="nil"/>
              <w:left w:val="nil"/>
              <w:bottom w:val="single" w:sz="4" w:space="0" w:color="auto"/>
              <w:right w:val="single" w:sz="4" w:space="0" w:color="auto"/>
            </w:tcBorders>
            <w:shd w:val="clear" w:color="auto" w:fill="auto"/>
            <w:vAlign w:val="center"/>
          </w:tcPr>
          <w:p w14:paraId="14E33078" w14:textId="66891B6C" w:rsidR="003C3FD1" w:rsidRPr="003C3FD1" w:rsidRDefault="003C3FD1" w:rsidP="003C3FD1">
            <w:pPr>
              <w:spacing w:line="240" w:lineRule="auto"/>
              <w:rPr>
                <w:rFonts w:cs="Calibri"/>
                <w:sz w:val="20"/>
              </w:rPr>
            </w:pPr>
            <w:r w:rsidRPr="003C3FD1">
              <w:rPr>
                <w:rFonts w:ascii="Calibri Light" w:hAnsi="Calibri Light" w:cs="Calibri Light"/>
                <w:color w:val="000000"/>
                <w:sz w:val="20"/>
              </w:rPr>
              <w:t>35,64</w:t>
            </w:r>
          </w:p>
        </w:tc>
        <w:tc>
          <w:tcPr>
            <w:tcW w:w="780" w:type="dxa"/>
            <w:gridSpan w:val="4"/>
            <w:tcBorders>
              <w:top w:val="nil"/>
              <w:left w:val="single" w:sz="4" w:space="0" w:color="auto"/>
              <w:bottom w:val="single" w:sz="4" w:space="0" w:color="auto"/>
              <w:right w:val="single" w:sz="4" w:space="0" w:color="auto"/>
            </w:tcBorders>
            <w:shd w:val="clear" w:color="auto" w:fill="auto"/>
            <w:vAlign w:val="center"/>
          </w:tcPr>
          <w:p w14:paraId="6AC731A6" w14:textId="21DA5009" w:rsidR="003C3FD1" w:rsidRPr="003C3FD1" w:rsidRDefault="003C3FD1" w:rsidP="003C3FD1">
            <w:pPr>
              <w:spacing w:line="240" w:lineRule="auto"/>
              <w:rPr>
                <w:rFonts w:cs="Calibri"/>
                <w:sz w:val="20"/>
              </w:rPr>
            </w:pPr>
            <w:r w:rsidRPr="003C3FD1">
              <w:rPr>
                <w:rFonts w:ascii="Calibri Light" w:hAnsi="Calibri Light" w:cs="Calibri Light"/>
                <w:color w:val="000000"/>
                <w:sz w:val="20"/>
              </w:rPr>
              <w:t>46,44</w:t>
            </w:r>
          </w:p>
        </w:tc>
        <w:tc>
          <w:tcPr>
            <w:tcW w:w="780" w:type="dxa"/>
            <w:gridSpan w:val="3"/>
            <w:tcBorders>
              <w:top w:val="nil"/>
              <w:left w:val="nil"/>
              <w:bottom w:val="single" w:sz="4" w:space="0" w:color="auto"/>
              <w:right w:val="single" w:sz="4" w:space="0" w:color="auto"/>
            </w:tcBorders>
            <w:shd w:val="clear" w:color="auto" w:fill="auto"/>
            <w:vAlign w:val="center"/>
          </w:tcPr>
          <w:p w14:paraId="76C8A723" w14:textId="4F3D1D45" w:rsidR="003C3FD1" w:rsidRPr="003C3FD1" w:rsidRDefault="003C3FD1" w:rsidP="003C3FD1">
            <w:pPr>
              <w:spacing w:line="240" w:lineRule="auto"/>
              <w:rPr>
                <w:rFonts w:cs="Calibri"/>
                <w:sz w:val="20"/>
              </w:rPr>
            </w:pPr>
            <w:r w:rsidRPr="003C3FD1">
              <w:rPr>
                <w:rFonts w:ascii="Calibri Light" w:hAnsi="Calibri Light" w:cs="Calibri Light"/>
                <w:color w:val="000000"/>
                <w:sz w:val="20"/>
              </w:rPr>
              <w:t>37,74</w:t>
            </w:r>
          </w:p>
        </w:tc>
        <w:tc>
          <w:tcPr>
            <w:tcW w:w="779" w:type="dxa"/>
            <w:gridSpan w:val="2"/>
            <w:tcBorders>
              <w:top w:val="nil"/>
              <w:left w:val="nil"/>
              <w:bottom w:val="single" w:sz="4" w:space="0" w:color="auto"/>
              <w:right w:val="single" w:sz="4" w:space="0" w:color="auto"/>
            </w:tcBorders>
            <w:shd w:val="clear" w:color="auto" w:fill="auto"/>
            <w:vAlign w:val="center"/>
          </w:tcPr>
          <w:p w14:paraId="0AC0D10B" w14:textId="7698BC26" w:rsidR="003C3FD1" w:rsidRPr="003C3FD1" w:rsidRDefault="003C3FD1" w:rsidP="003C3FD1">
            <w:pPr>
              <w:spacing w:line="240" w:lineRule="auto"/>
              <w:rPr>
                <w:rFonts w:cs="Calibri"/>
                <w:sz w:val="20"/>
              </w:rPr>
            </w:pPr>
            <w:r w:rsidRPr="003C3FD1">
              <w:rPr>
                <w:rFonts w:ascii="Calibri Light" w:hAnsi="Calibri Light" w:cs="Calibri Light"/>
                <w:color w:val="000000"/>
                <w:sz w:val="20"/>
              </w:rPr>
              <w:t>46,74</w:t>
            </w:r>
          </w:p>
        </w:tc>
        <w:tc>
          <w:tcPr>
            <w:tcW w:w="780" w:type="dxa"/>
            <w:gridSpan w:val="2"/>
            <w:tcBorders>
              <w:top w:val="nil"/>
              <w:left w:val="nil"/>
              <w:bottom w:val="single" w:sz="4" w:space="0" w:color="auto"/>
              <w:right w:val="single" w:sz="4" w:space="0" w:color="auto"/>
            </w:tcBorders>
            <w:shd w:val="clear" w:color="auto" w:fill="auto"/>
            <w:vAlign w:val="center"/>
          </w:tcPr>
          <w:p w14:paraId="2220590E" w14:textId="5C770712" w:rsidR="003C3FD1" w:rsidRPr="003C3FD1" w:rsidRDefault="003C3FD1" w:rsidP="003C3FD1">
            <w:pPr>
              <w:spacing w:line="240" w:lineRule="auto"/>
              <w:rPr>
                <w:rFonts w:cs="Calibri"/>
                <w:sz w:val="20"/>
              </w:rPr>
            </w:pPr>
            <w:r w:rsidRPr="003C3FD1">
              <w:rPr>
                <w:rFonts w:ascii="Calibri Light" w:hAnsi="Calibri Light" w:cs="Calibri Light"/>
                <w:color w:val="000000"/>
                <w:sz w:val="20"/>
              </w:rPr>
              <w:t>52,44</w:t>
            </w:r>
          </w:p>
        </w:tc>
        <w:tc>
          <w:tcPr>
            <w:tcW w:w="779" w:type="dxa"/>
            <w:tcBorders>
              <w:top w:val="nil"/>
              <w:left w:val="nil"/>
              <w:bottom w:val="single" w:sz="4" w:space="0" w:color="auto"/>
              <w:right w:val="single" w:sz="4" w:space="0" w:color="auto"/>
            </w:tcBorders>
            <w:shd w:val="clear" w:color="auto" w:fill="auto"/>
            <w:vAlign w:val="center"/>
          </w:tcPr>
          <w:p w14:paraId="4E05418E" w14:textId="5D5734C0" w:rsidR="003C3FD1" w:rsidRPr="003C3FD1" w:rsidRDefault="003C3FD1" w:rsidP="003C3FD1">
            <w:pPr>
              <w:spacing w:line="240" w:lineRule="auto"/>
              <w:rPr>
                <w:rFonts w:cs="Calibri"/>
                <w:sz w:val="20"/>
              </w:rPr>
            </w:pPr>
            <w:r w:rsidRPr="003C3FD1">
              <w:rPr>
                <w:rFonts w:ascii="Calibri Light" w:hAnsi="Calibri Light" w:cs="Calibri Light"/>
                <w:color w:val="000000"/>
                <w:sz w:val="20"/>
              </w:rPr>
              <w:t>52,44</w:t>
            </w:r>
          </w:p>
        </w:tc>
        <w:tc>
          <w:tcPr>
            <w:tcW w:w="780" w:type="dxa"/>
            <w:tcBorders>
              <w:top w:val="nil"/>
              <w:left w:val="nil"/>
              <w:bottom w:val="single" w:sz="4" w:space="0" w:color="auto"/>
              <w:right w:val="single" w:sz="4" w:space="0" w:color="auto"/>
            </w:tcBorders>
            <w:shd w:val="clear" w:color="auto" w:fill="auto"/>
            <w:vAlign w:val="center"/>
          </w:tcPr>
          <w:p w14:paraId="3AB0CBC3" w14:textId="758F8336" w:rsidR="003C3FD1" w:rsidRPr="003C3FD1" w:rsidRDefault="003C3FD1" w:rsidP="003C3FD1">
            <w:pPr>
              <w:spacing w:line="240" w:lineRule="auto"/>
              <w:rPr>
                <w:rFonts w:cs="Calibri"/>
                <w:sz w:val="20"/>
              </w:rPr>
            </w:pPr>
            <w:r w:rsidRPr="003C3FD1">
              <w:rPr>
                <w:rFonts w:ascii="Calibri Light" w:hAnsi="Calibri Light" w:cs="Calibri Light"/>
                <w:color w:val="000000"/>
                <w:sz w:val="20"/>
              </w:rPr>
              <w:t>52,42</w:t>
            </w:r>
          </w:p>
        </w:tc>
        <w:tc>
          <w:tcPr>
            <w:tcW w:w="780" w:type="dxa"/>
            <w:tcBorders>
              <w:top w:val="nil"/>
              <w:left w:val="nil"/>
              <w:bottom w:val="single" w:sz="4" w:space="0" w:color="auto"/>
              <w:right w:val="single" w:sz="4" w:space="0" w:color="auto"/>
            </w:tcBorders>
            <w:shd w:val="clear" w:color="auto" w:fill="auto"/>
            <w:vAlign w:val="center"/>
          </w:tcPr>
          <w:p w14:paraId="2B85D640" w14:textId="3CE57088" w:rsidR="003C3FD1" w:rsidRPr="003C3FD1" w:rsidRDefault="003C3FD1" w:rsidP="003C3FD1">
            <w:pPr>
              <w:spacing w:line="240" w:lineRule="auto"/>
              <w:rPr>
                <w:rFonts w:cs="Calibri"/>
                <w:spacing w:val="-2"/>
                <w:sz w:val="20"/>
              </w:rPr>
            </w:pPr>
            <w:r w:rsidRPr="003C3FD1">
              <w:rPr>
                <w:rFonts w:ascii="Calibri Light" w:hAnsi="Calibri Light" w:cs="Calibri Light"/>
                <w:color w:val="000000"/>
                <w:sz w:val="20"/>
              </w:rPr>
              <w:t>404,9</w:t>
            </w:r>
            <w:r w:rsidR="008B717F">
              <w:rPr>
                <w:rFonts w:ascii="Calibri Light" w:hAnsi="Calibri Light" w:cs="Calibri Light"/>
                <w:color w:val="000000"/>
                <w:sz w:val="20"/>
              </w:rPr>
              <w:t>3</w:t>
            </w:r>
          </w:p>
        </w:tc>
      </w:tr>
      <w:tr w:rsidR="003C3FD1" w:rsidRPr="006E431D" w14:paraId="32F6BD00" w14:textId="77777777" w:rsidTr="003C3FD1">
        <w:trPr>
          <w:trHeight w:val="344"/>
        </w:trPr>
        <w:tc>
          <w:tcPr>
            <w:tcW w:w="1980" w:type="dxa"/>
            <w:gridSpan w:val="2"/>
            <w:shd w:val="clear" w:color="auto" w:fill="FFFFFF"/>
            <w:vAlign w:val="center"/>
          </w:tcPr>
          <w:p w14:paraId="6B4CDFD2" w14:textId="77777777" w:rsidR="003C3FD1" w:rsidRPr="006E431D" w:rsidRDefault="003C3FD1" w:rsidP="003C3FD1">
            <w:pPr>
              <w:spacing w:line="240" w:lineRule="auto"/>
              <w:rPr>
                <w:rFonts w:cs="Calibri"/>
                <w:sz w:val="21"/>
                <w:szCs w:val="21"/>
              </w:rPr>
            </w:pPr>
            <w:r w:rsidRPr="006E431D">
              <w:rPr>
                <w:rFonts w:cs="Calibri"/>
                <w:sz w:val="21"/>
                <w:szCs w:val="21"/>
              </w:rPr>
              <w:t>JST</w:t>
            </w:r>
          </w:p>
        </w:tc>
        <w:tc>
          <w:tcPr>
            <w:tcW w:w="779" w:type="dxa"/>
            <w:gridSpan w:val="2"/>
            <w:tcBorders>
              <w:top w:val="nil"/>
              <w:left w:val="single" w:sz="4" w:space="0" w:color="auto"/>
              <w:bottom w:val="single" w:sz="4" w:space="0" w:color="auto"/>
              <w:right w:val="single" w:sz="4" w:space="0" w:color="auto"/>
            </w:tcBorders>
            <w:shd w:val="clear" w:color="auto" w:fill="auto"/>
            <w:vAlign w:val="center"/>
          </w:tcPr>
          <w:p w14:paraId="7F33605D" w14:textId="2937D749" w:rsidR="003C3FD1" w:rsidRPr="003C3FD1" w:rsidRDefault="003C3FD1" w:rsidP="003C3FD1">
            <w:pPr>
              <w:spacing w:line="240" w:lineRule="auto"/>
              <w:rPr>
                <w:rFonts w:cs="Calibri"/>
                <w:sz w:val="20"/>
              </w:rPr>
            </w:pPr>
            <w:r w:rsidRPr="003C3FD1">
              <w:rPr>
                <w:rFonts w:ascii="Calibri Light" w:hAnsi="Calibri Light" w:cs="Calibri Light"/>
                <w:color w:val="000000"/>
                <w:sz w:val="20"/>
              </w:rPr>
              <w:t>1,15</w:t>
            </w:r>
          </w:p>
        </w:tc>
        <w:tc>
          <w:tcPr>
            <w:tcW w:w="780" w:type="dxa"/>
            <w:gridSpan w:val="2"/>
            <w:tcBorders>
              <w:top w:val="nil"/>
              <w:left w:val="single" w:sz="4" w:space="0" w:color="auto"/>
              <w:bottom w:val="single" w:sz="4" w:space="0" w:color="auto"/>
              <w:right w:val="single" w:sz="4" w:space="0" w:color="auto"/>
            </w:tcBorders>
            <w:shd w:val="clear" w:color="auto" w:fill="auto"/>
            <w:vAlign w:val="center"/>
          </w:tcPr>
          <w:p w14:paraId="7104D155" w14:textId="06CE7E4D" w:rsidR="003C3FD1" w:rsidRPr="003C3FD1" w:rsidRDefault="003C3FD1" w:rsidP="003C3FD1">
            <w:pPr>
              <w:spacing w:line="240" w:lineRule="auto"/>
              <w:rPr>
                <w:rFonts w:cs="Calibri"/>
                <w:sz w:val="20"/>
              </w:rPr>
            </w:pPr>
            <w:r w:rsidRPr="003C3FD1">
              <w:rPr>
                <w:rFonts w:ascii="Calibri Light" w:hAnsi="Calibri Light" w:cs="Calibri Light"/>
                <w:color w:val="000000"/>
                <w:sz w:val="20"/>
              </w:rPr>
              <w:t>4,28</w:t>
            </w:r>
          </w:p>
        </w:tc>
        <w:tc>
          <w:tcPr>
            <w:tcW w:w="779" w:type="dxa"/>
            <w:gridSpan w:val="3"/>
            <w:tcBorders>
              <w:top w:val="nil"/>
              <w:left w:val="single" w:sz="4" w:space="0" w:color="auto"/>
              <w:bottom w:val="single" w:sz="4" w:space="0" w:color="auto"/>
              <w:right w:val="single" w:sz="4" w:space="0" w:color="auto"/>
            </w:tcBorders>
            <w:shd w:val="clear" w:color="auto" w:fill="auto"/>
            <w:vAlign w:val="center"/>
          </w:tcPr>
          <w:p w14:paraId="60DFAC54" w14:textId="31E7E62F" w:rsidR="003C3FD1" w:rsidRPr="003C3FD1" w:rsidRDefault="003C3FD1" w:rsidP="003C3FD1">
            <w:pPr>
              <w:spacing w:line="240" w:lineRule="auto"/>
              <w:rPr>
                <w:rFonts w:cs="Calibri"/>
                <w:sz w:val="20"/>
              </w:rPr>
            </w:pPr>
            <w:r w:rsidRPr="003C3FD1">
              <w:rPr>
                <w:rFonts w:ascii="Calibri Light" w:hAnsi="Calibri Light" w:cs="Calibri Light"/>
                <w:color w:val="000000"/>
                <w:sz w:val="20"/>
              </w:rPr>
              <w:t>0,06</w:t>
            </w:r>
          </w:p>
        </w:tc>
        <w:tc>
          <w:tcPr>
            <w:tcW w:w="780" w:type="dxa"/>
            <w:gridSpan w:val="3"/>
            <w:tcBorders>
              <w:top w:val="nil"/>
              <w:left w:val="single" w:sz="4" w:space="0" w:color="auto"/>
              <w:bottom w:val="single" w:sz="4" w:space="0" w:color="auto"/>
              <w:right w:val="single" w:sz="4" w:space="0" w:color="auto"/>
            </w:tcBorders>
            <w:shd w:val="clear" w:color="auto" w:fill="auto"/>
            <w:vAlign w:val="center"/>
          </w:tcPr>
          <w:p w14:paraId="7FE2F57E" w14:textId="34EDE26A" w:rsidR="003C3FD1" w:rsidRPr="003C3FD1" w:rsidRDefault="003C3FD1" w:rsidP="003C3FD1">
            <w:pPr>
              <w:spacing w:line="240" w:lineRule="auto"/>
              <w:rPr>
                <w:rFonts w:cs="Calibri"/>
                <w:sz w:val="20"/>
              </w:rPr>
            </w:pPr>
            <w:r w:rsidRPr="003C3FD1">
              <w:rPr>
                <w:rFonts w:ascii="Calibri Light" w:hAnsi="Calibri Light" w:cs="Calibri Light"/>
                <w:color w:val="000000"/>
                <w:sz w:val="20"/>
              </w:rPr>
              <w:t>0,06</w:t>
            </w:r>
          </w:p>
        </w:tc>
        <w:tc>
          <w:tcPr>
            <w:tcW w:w="779" w:type="dxa"/>
            <w:tcBorders>
              <w:top w:val="nil"/>
              <w:left w:val="nil"/>
              <w:bottom w:val="single" w:sz="4" w:space="0" w:color="auto"/>
              <w:right w:val="single" w:sz="4" w:space="0" w:color="auto"/>
            </w:tcBorders>
            <w:shd w:val="clear" w:color="auto" w:fill="auto"/>
            <w:vAlign w:val="center"/>
          </w:tcPr>
          <w:p w14:paraId="40F0E0F4" w14:textId="2513D0BB" w:rsidR="003C3FD1" w:rsidRPr="003C3FD1" w:rsidRDefault="003C3FD1" w:rsidP="003C3FD1">
            <w:pPr>
              <w:spacing w:line="240" w:lineRule="auto"/>
              <w:rPr>
                <w:rFonts w:cs="Calibri"/>
                <w:sz w:val="20"/>
              </w:rPr>
            </w:pPr>
            <w:r w:rsidRPr="003C3FD1">
              <w:rPr>
                <w:rFonts w:ascii="Calibri Light" w:hAnsi="Calibri Light" w:cs="Calibri Light"/>
                <w:color w:val="000000"/>
                <w:sz w:val="20"/>
              </w:rPr>
              <w:t>1,32</w:t>
            </w:r>
          </w:p>
        </w:tc>
        <w:tc>
          <w:tcPr>
            <w:tcW w:w="780" w:type="dxa"/>
            <w:gridSpan w:val="4"/>
            <w:tcBorders>
              <w:top w:val="nil"/>
              <w:left w:val="single" w:sz="4" w:space="0" w:color="auto"/>
              <w:bottom w:val="single" w:sz="4" w:space="0" w:color="auto"/>
              <w:right w:val="single" w:sz="4" w:space="0" w:color="auto"/>
            </w:tcBorders>
            <w:shd w:val="clear" w:color="auto" w:fill="auto"/>
            <w:vAlign w:val="center"/>
          </w:tcPr>
          <w:p w14:paraId="73F2C5FB" w14:textId="10F2480F" w:rsidR="003C3FD1" w:rsidRPr="003C3FD1" w:rsidRDefault="003C3FD1" w:rsidP="003C3FD1">
            <w:pPr>
              <w:spacing w:line="240" w:lineRule="auto"/>
              <w:rPr>
                <w:rFonts w:cs="Calibri"/>
                <w:sz w:val="20"/>
              </w:rPr>
            </w:pPr>
            <w:r w:rsidRPr="003C3FD1">
              <w:rPr>
                <w:rFonts w:ascii="Calibri Light" w:hAnsi="Calibri Light" w:cs="Calibri Light"/>
                <w:color w:val="000000"/>
                <w:sz w:val="20"/>
              </w:rPr>
              <w:t>1,32</w:t>
            </w:r>
          </w:p>
        </w:tc>
        <w:tc>
          <w:tcPr>
            <w:tcW w:w="780" w:type="dxa"/>
            <w:gridSpan w:val="3"/>
            <w:tcBorders>
              <w:top w:val="nil"/>
              <w:left w:val="nil"/>
              <w:bottom w:val="single" w:sz="4" w:space="0" w:color="auto"/>
              <w:right w:val="single" w:sz="4" w:space="0" w:color="auto"/>
            </w:tcBorders>
            <w:shd w:val="clear" w:color="auto" w:fill="auto"/>
            <w:vAlign w:val="center"/>
          </w:tcPr>
          <w:p w14:paraId="43A22A1D" w14:textId="39C31468" w:rsidR="003C3FD1" w:rsidRPr="003C3FD1" w:rsidRDefault="003C3FD1" w:rsidP="003C3FD1">
            <w:pPr>
              <w:spacing w:line="240" w:lineRule="auto"/>
              <w:rPr>
                <w:rFonts w:cs="Calibri"/>
                <w:sz w:val="20"/>
              </w:rPr>
            </w:pPr>
            <w:r w:rsidRPr="003C3FD1">
              <w:rPr>
                <w:rFonts w:ascii="Calibri Light" w:hAnsi="Calibri Light" w:cs="Calibri Light"/>
                <w:color w:val="000000"/>
                <w:sz w:val="20"/>
              </w:rPr>
              <w:t>1,32</w:t>
            </w:r>
          </w:p>
        </w:tc>
        <w:tc>
          <w:tcPr>
            <w:tcW w:w="779" w:type="dxa"/>
            <w:gridSpan w:val="2"/>
            <w:tcBorders>
              <w:top w:val="nil"/>
              <w:left w:val="nil"/>
              <w:bottom w:val="single" w:sz="4" w:space="0" w:color="auto"/>
              <w:right w:val="single" w:sz="4" w:space="0" w:color="auto"/>
            </w:tcBorders>
            <w:shd w:val="clear" w:color="auto" w:fill="auto"/>
            <w:vAlign w:val="center"/>
          </w:tcPr>
          <w:p w14:paraId="3F368529" w14:textId="0BF2B306" w:rsidR="003C3FD1" w:rsidRPr="003C3FD1" w:rsidRDefault="003C3FD1" w:rsidP="003C3FD1">
            <w:pPr>
              <w:spacing w:line="240" w:lineRule="auto"/>
              <w:rPr>
                <w:rFonts w:cs="Calibri"/>
                <w:sz w:val="20"/>
              </w:rPr>
            </w:pPr>
            <w:r w:rsidRPr="003C3FD1">
              <w:rPr>
                <w:rFonts w:ascii="Calibri Light" w:hAnsi="Calibri Light" w:cs="Calibri Light"/>
                <w:color w:val="000000"/>
                <w:sz w:val="20"/>
              </w:rPr>
              <w:t>1,32</w:t>
            </w:r>
          </w:p>
        </w:tc>
        <w:tc>
          <w:tcPr>
            <w:tcW w:w="780" w:type="dxa"/>
            <w:gridSpan w:val="2"/>
            <w:tcBorders>
              <w:top w:val="nil"/>
              <w:left w:val="nil"/>
              <w:bottom w:val="single" w:sz="4" w:space="0" w:color="auto"/>
              <w:right w:val="single" w:sz="4" w:space="0" w:color="auto"/>
            </w:tcBorders>
            <w:shd w:val="clear" w:color="auto" w:fill="auto"/>
            <w:vAlign w:val="center"/>
          </w:tcPr>
          <w:p w14:paraId="299F3B94" w14:textId="78CAAD77" w:rsidR="003C3FD1" w:rsidRPr="003C3FD1" w:rsidRDefault="003C3FD1" w:rsidP="003C3FD1">
            <w:pPr>
              <w:spacing w:line="240" w:lineRule="auto"/>
              <w:rPr>
                <w:rFonts w:cs="Calibri"/>
                <w:sz w:val="20"/>
              </w:rPr>
            </w:pPr>
            <w:r w:rsidRPr="003C3FD1">
              <w:rPr>
                <w:rFonts w:ascii="Calibri Light" w:hAnsi="Calibri Light" w:cs="Calibri Light"/>
                <w:color w:val="000000"/>
                <w:sz w:val="20"/>
              </w:rPr>
              <w:t>1,32</w:t>
            </w:r>
          </w:p>
        </w:tc>
        <w:tc>
          <w:tcPr>
            <w:tcW w:w="779" w:type="dxa"/>
            <w:tcBorders>
              <w:top w:val="nil"/>
              <w:left w:val="nil"/>
              <w:bottom w:val="single" w:sz="4" w:space="0" w:color="auto"/>
              <w:right w:val="single" w:sz="4" w:space="0" w:color="auto"/>
            </w:tcBorders>
            <w:shd w:val="clear" w:color="auto" w:fill="auto"/>
            <w:vAlign w:val="center"/>
          </w:tcPr>
          <w:p w14:paraId="5CBD73C2" w14:textId="126DA897" w:rsidR="003C3FD1" w:rsidRPr="003C3FD1" w:rsidRDefault="003C3FD1" w:rsidP="003C3FD1">
            <w:pPr>
              <w:spacing w:line="240" w:lineRule="auto"/>
              <w:rPr>
                <w:rFonts w:cs="Calibri"/>
                <w:sz w:val="20"/>
              </w:rPr>
            </w:pPr>
            <w:r w:rsidRPr="003C3FD1">
              <w:rPr>
                <w:rFonts w:ascii="Calibri Light" w:hAnsi="Calibri Light" w:cs="Calibri Light"/>
                <w:color w:val="000000"/>
                <w:sz w:val="20"/>
              </w:rPr>
              <w:t>1,32</w:t>
            </w:r>
          </w:p>
        </w:tc>
        <w:tc>
          <w:tcPr>
            <w:tcW w:w="780" w:type="dxa"/>
            <w:tcBorders>
              <w:top w:val="nil"/>
              <w:left w:val="nil"/>
              <w:bottom w:val="single" w:sz="4" w:space="0" w:color="auto"/>
              <w:right w:val="single" w:sz="4" w:space="0" w:color="auto"/>
            </w:tcBorders>
            <w:shd w:val="clear" w:color="auto" w:fill="auto"/>
            <w:vAlign w:val="center"/>
          </w:tcPr>
          <w:p w14:paraId="6B0EAEE4" w14:textId="13E97429" w:rsidR="003C3FD1" w:rsidRPr="003C3FD1" w:rsidRDefault="003C3FD1" w:rsidP="003C3FD1">
            <w:pPr>
              <w:spacing w:line="240" w:lineRule="auto"/>
              <w:rPr>
                <w:rFonts w:cs="Calibri"/>
                <w:sz w:val="20"/>
              </w:rPr>
            </w:pPr>
            <w:r w:rsidRPr="003C3FD1">
              <w:rPr>
                <w:rFonts w:ascii="Calibri Light" w:hAnsi="Calibri Light" w:cs="Calibri Light"/>
                <w:color w:val="000000"/>
                <w:sz w:val="20"/>
              </w:rPr>
              <w:t>1,29</w:t>
            </w:r>
          </w:p>
        </w:tc>
        <w:tc>
          <w:tcPr>
            <w:tcW w:w="780" w:type="dxa"/>
            <w:tcBorders>
              <w:top w:val="nil"/>
              <w:left w:val="nil"/>
              <w:bottom w:val="single" w:sz="4" w:space="0" w:color="auto"/>
              <w:right w:val="single" w:sz="4" w:space="0" w:color="auto"/>
            </w:tcBorders>
            <w:shd w:val="clear" w:color="auto" w:fill="auto"/>
            <w:vAlign w:val="center"/>
          </w:tcPr>
          <w:p w14:paraId="2D5863BB" w14:textId="28F08AD3" w:rsidR="003C3FD1" w:rsidRPr="003C3FD1" w:rsidRDefault="003C3FD1" w:rsidP="003C3FD1">
            <w:pPr>
              <w:spacing w:line="240" w:lineRule="auto"/>
              <w:rPr>
                <w:rFonts w:cs="Calibri"/>
                <w:sz w:val="20"/>
              </w:rPr>
            </w:pPr>
            <w:r w:rsidRPr="003C3FD1">
              <w:rPr>
                <w:rFonts w:ascii="Calibri Light" w:hAnsi="Calibri Light" w:cs="Calibri Light"/>
                <w:color w:val="000000"/>
                <w:sz w:val="20"/>
              </w:rPr>
              <w:t>14,7</w:t>
            </w:r>
            <w:r w:rsidR="008B717F">
              <w:rPr>
                <w:rFonts w:ascii="Calibri Light" w:hAnsi="Calibri Light" w:cs="Calibri Light"/>
                <w:color w:val="000000"/>
                <w:sz w:val="20"/>
              </w:rPr>
              <w:t>8</w:t>
            </w:r>
          </w:p>
        </w:tc>
      </w:tr>
      <w:tr w:rsidR="003C3FD1" w:rsidRPr="006E431D" w14:paraId="5B96ACA6" w14:textId="77777777" w:rsidTr="003C3FD1">
        <w:trPr>
          <w:trHeight w:val="344"/>
        </w:trPr>
        <w:tc>
          <w:tcPr>
            <w:tcW w:w="1980" w:type="dxa"/>
            <w:gridSpan w:val="2"/>
            <w:shd w:val="clear" w:color="auto" w:fill="FFFFFF"/>
            <w:vAlign w:val="center"/>
          </w:tcPr>
          <w:p w14:paraId="3EBD6817" w14:textId="77777777" w:rsidR="003C3FD1" w:rsidRPr="006E431D" w:rsidRDefault="003C3FD1" w:rsidP="003C3FD1">
            <w:pPr>
              <w:spacing w:line="240" w:lineRule="auto"/>
              <w:rPr>
                <w:rFonts w:cs="Calibri"/>
                <w:sz w:val="21"/>
                <w:szCs w:val="21"/>
              </w:rPr>
            </w:pPr>
            <w:r w:rsidRPr="006E431D">
              <w:rPr>
                <w:rFonts w:cs="Calibri"/>
                <w:sz w:val="21"/>
                <w:szCs w:val="21"/>
              </w:rPr>
              <w:t>pozostałe jednostki (oddzielnie)</w:t>
            </w:r>
          </w:p>
        </w:tc>
        <w:tc>
          <w:tcPr>
            <w:tcW w:w="779" w:type="dxa"/>
            <w:gridSpan w:val="2"/>
            <w:tcBorders>
              <w:top w:val="nil"/>
              <w:left w:val="single" w:sz="4" w:space="0" w:color="auto"/>
              <w:bottom w:val="single" w:sz="4" w:space="0" w:color="auto"/>
              <w:right w:val="single" w:sz="4" w:space="0" w:color="auto"/>
            </w:tcBorders>
            <w:shd w:val="clear" w:color="auto" w:fill="auto"/>
            <w:vAlign w:val="center"/>
          </w:tcPr>
          <w:p w14:paraId="034F11F3" w14:textId="75CD1FF3" w:rsidR="003C3FD1" w:rsidRPr="003C3FD1" w:rsidRDefault="003C3FD1" w:rsidP="003C3FD1">
            <w:pPr>
              <w:spacing w:line="240" w:lineRule="auto"/>
              <w:rPr>
                <w:rFonts w:cs="Calibri"/>
                <w:sz w:val="20"/>
              </w:rPr>
            </w:pPr>
            <w:r w:rsidRPr="003C3FD1">
              <w:rPr>
                <w:rFonts w:ascii="Calibri Light" w:hAnsi="Calibri Light" w:cs="Calibri Light"/>
                <w:color w:val="000000"/>
                <w:sz w:val="20"/>
              </w:rPr>
              <w:t>0,22</w:t>
            </w:r>
          </w:p>
        </w:tc>
        <w:tc>
          <w:tcPr>
            <w:tcW w:w="780" w:type="dxa"/>
            <w:gridSpan w:val="2"/>
            <w:tcBorders>
              <w:top w:val="nil"/>
              <w:left w:val="single" w:sz="4" w:space="0" w:color="auto"/>
              <w:bottom w:val="single" w:sz="4" w:space="0" w:color="auto"/>
              <w:right w:val="single" w:sz="4" w:space="0" w:color="auto"/>
            </w:tcBorders>
            <w:shd w:val="clear" w:color="auto" w:fill="auto"/>
            <w:vAlign w:val="center"/>
          </w:tcPr>
          <w:p w14:paraId="0B7057B8" w14:textId="3AD01043" w:rsidR="003C3FD1" w:rsidRPr="003C3FD1" w:rsidRDefault="003C3FD1" w:rsidP="003C3FD1">
            <w:pPr>
              <w:spacing w:line="240" w:lineRule="auto"/>
              <w:rPr>
                <w:rFonts w:cs="Calibri"/>
                <w:sz w:val="20"/>
              </w:rPr>
            </w:pPr>
            <w:r w:rsidRPr="003C3FD1">
              <w:rPr>
                <w:rFonts w:ascii="Calibri Light" w:hAnsi="Calibri Light" w:cs="Calibri Light"/>
                <w:color w:val="000000"/>
                <w:sz w:val="20"/>
              </w:rPr>
              <w:t>0,75</w:t>
            </w:r>
          </w:p>
        </w:tc>
        <w:tc>
          <w:tcPr>
            <w:tcW w:w="779" w:type="dxa"/>
            <w:gridSpan w:val="3"/>
            <w:tcBorders>
              <w:top w:val="nil"/>
              <w:left w:val="single" w:sz="4" w:space="0" w:color="auto"/>
              <w:bottom w:val="single" w:sz="4" w:space="0" w:color="auto"/>
              <w:right w:val="single" w:sz="4" w:space="0" w:color="auto"/>
            </w:tcBorders>
            <w:shd w:val="clear" w:color="auto" w:fill="auto"/>
            <w:vAlign w:val="center"/>
          </w:tcPr>
          <w:p w14:paraId="6FE1E969" w14:textId="28766A26" w:rsidR="003C3FD1" w:rsidRPr="003C3FD1" w:rsidRDefault="003C3FD1" w:rsidP="003C3FD1">
            <w:pPr>
              <w:spacing w:line="240" w:lineRule="auto"/>
              <w:rPr>
                <w:rFonts w:cs="Calibri"/>
                <w:sz w:val="20"/>
              </w:rPr>
            </w:pPr>
            <w:r w:rsidRPr="003C3FD1">
              <w:rPr>
                <w:rFonts w:ascii="Calibri Light" w:hAnsi="Calibri Light" w:cs="Calibri Light"/>
                <w:color w:val="000000"/>
                <w:sz w:val="20"/>
              </w:rPr>
              <w:t>0,81</w:t>
            </w:r>
          </w:p>
        </w:tc>
        <w:tc>
          <w:tcPr>
            <w:tcW w:w="780" w:type="dxa"/>
            <w:gridSpan w:val="3"/>
            <w:tcBorders>
              <w:top w:val="nil"/>
              <w:left w:val="single" w:sz="4" w:space="0" w:color="auto"/>
              <w:bottom w:val="single" w:sz="4" w:space="0" w:color="auto"/>
              <w:right w:val="single" w:sz="4" w:space="0" w:color="auto"/>
            </w:tcBorders>
            <w:shd w:val="clear" w:color="auto" w:fill="auto"/>
            <w:vAlign w:val="center"/>
          </w:tcPr>
          <w:p w14:paraId="48C4617D" w14:textId="043B4FB5" w:rsidR="003C3FD1" w:rsidRPr="003C3FD1" w:rsidRDefault="003C3FD1" w:rsidP="003C3FD1">
            <w:pPr>
              <w:spacing w:line="240" w:lineRule="auto"/>
              <w:rPr>
                <w:rFonts w:cs="Calibri"/>
                <w:sz w:val="20"/>
              </w:rPr>
            </w:pPr>
            <w:r w:rsidRPr="003C3FD1">
              <w:rPr>
                <w:rFonts w:ascii="Calibri Light" w:hAnsi="Calibri Light" w:cs="Calibri Light"/>
                <w:color w:val="000000"/>
                <w:sz w:val="20"/>
              </w:rPr>
              <w:t>0,94</w:t>
            </w:r>
          </w:p>
        </w:tc>
        <w:tc>
          <w:tcPr>
            <w:tcW w:w="779" w:type="dxa"/>
            <w:tcBorders>
              <w:top w:val="nil"/>
              <w:left w:val="nil"/>
              <w:bottom w:val="single" w:sz="4" w:space="0" w:color="auto"/>
              <w:right w:val="single" w:sz="4" w:space="0" w:color="auto"/>
            </w:tcBorders>
            <w:shd w:val="clear" w:color="auto" w:fill="auto"/>
            <w:vAlign w:val="center"/>
          </w:tcPr>
          <w:p w14:paraId="30DCC8CF" w14:textId="726D87F3" w:rsidR="003C3FD1" w:rsidRPr="003C3FD1" w:rsidRDefault="003C3FD1" w:rsidP="003C3FD1">
            <w:pPr>
              <w:spacing w:line="240" w:lineRule="auto"/>
              <w:rPr>
                <w:rFonts w:cs="Calibri"/>
                <w:sz w:val="20"/>
              </w:rPr>
            </w:pPr>
            <w:r w:rsidRPr="003C3FD1">
              <w:rPr>
                <w:rFonts w:ascii="Calibri Light" w:hAnsi="Calibri Light" w:cs="Calibri Light"/>
                <w:color w:val="000000"/>
                <w:sz w:val="20"/>
              </w:rPr>
              <w:t>1,86</w:t>
            </w:r>
          </w:p>
        </w:tc>
        <w:tc>
          <w:tcPr>
            <w:tcW w:w="780" w:type="dxa"/>
            <w:gridSpan w:val="4"/>
            <w:tcBorders>
              <w:top w:val="nil"/>
              <w:left w:val="single" w:sz="4" w:space="0" w:color="auto"/>
              <w:bottom w:val="single" w:sz="4" w:space="0" w:color="auto"/>
              <w:right w:val="single" w:sz="4" w:space="0" w:color="auto"/>
            </w:tcBorders>
            <w:shd w:val="clear" w:color="auto" w:fill="auto"/>
            <w:vAlign w:val="center"/>
          </w:tcPr>
          <w:p w14:paraId="21108338" w14:textId="491B55D8" w:rsidR="003C3FD1" w:rsidRPr="003C3FD1" w:rsidRDefault="003C3FD1" w:rsidP="003C3FD1">
            <w:pPr>
              <w:spacing w:line="240" w:lineRule="auto"/>
              <w:rPr>
                <w:rFonts w:cs="Calibri"/>
                <w:sz w:val="20"/>
              </w:rPr>
            </w:pPr>
            <w:r w:rsidRPr="003C3FD1">
              <w:rPr>
                <w:rFonts w:ascii="Calibri Light" w:hAnsi="Calibri Light" w:cs="Calibri Light"/>
                <w:color w:val="000000"/>
                <w:sz w:val="20"/>
              </w:rPr>
              <w:t>2,04</w:t>
            </w:r>
          </w:p>
        </w:tc>
        <w:tc>
          <w:tcPr>
            <w:tcW w:w="780" w:type="dxa"/>
            <w:gridSpan w:val="3"/>
            <w:tcBorders>
              <w:top w:val="nil"/>
              <w:left w:val="nil"/>
              <w:bottom w:val="single" w:sz="4" w:space="0" w:color="auto"/>
              <w:right w:val="single" w:sz="4" w:space="0" w:color="auto"/>
            </w:tcBorders>
            <w:shd w:val="clear" w:color="auto" w:fill="auto"/>
            <w:vAlign w:val="center"/>
          </w:tcPr>
          <w:p w14:paraId="1186C2E7" w14:textId="38B911D1" w:rsidR="003C3FD1" w:rsidRPr="003C3FD1" w:rsidRDefault="003C3FD1" w:rsidP="003C3FD1">
            <w:pPr>
              <w:spacing w:line="240" w:lineRule="auto"/>
              <w:rPr>
                <w:rFonts w:cs="Calibri"/>
                <w:sz w:val="20"/>
              </w:rPr>
            </w:pPr>
            <w:r w:rsidRPr="003C3FD1">
              <w:rPr>
                <w:rFonts w:ascii="Calibri Light" w:hAnsi="Calibri Light" w:cs="Calibri Light"/>
                <w:color w:val="000000"/>
                <w:sz w:val="20"/>
              </w:rPr>
              <w:t>2,14</w:t>
            </w:r>
          </w:p>
        </w:tc>
        <w:tc>
          <w:tcPr>
            <w:tcW w:w="779" w:type="dxa"/>
            <w:gridSpan w:val="2"/>
            <w:tcBorders>
              <w:top w:val="nil"/>
              <w:left w:val="nil"/>
              <w:bottom w:val="single" w:sz="4" w:space="0" w:color="auto"/>
              <w:right w:val="single" w:sz="4" w:space="0" w:color="auto"/>
            </w:tcBorders>
            <w:shd w:val="clear" w:color="auto" w:fill="auto"/>
            <w:vAlign w:val="center"/>
          </w:tcPr>
          <w:p w14:paraId="79EFDD4C" w14:textId="2EED4A4E" w:rsidR="003C3FD1" w:rsidRPr="003C3FD1" w:rsidRDefault="003C3FD1" w:rsidP="003C3FD1">
            <w:pPr>
              <w:spacing w:line="240" w:lineRule="auto"/>
              <w:rPr>
                <w:rFonts w:cs="Calibri"/>
                <w:sz w:val="20"/>
              </w:rPr>
            </w:pPr>
            <w:r w:rsidRPr="003C3FD1">
              <w:rPr>
                <w:rFonts w:ascii="Calibri Light" w:hAnsi="Calibri Light" w:cs="Calibri Light"/>
                <w:color w:val="000000"/>
                <w:sz w:val="20"/>
              </w:rPr>
              <w:t>2,24</w:t>
            </w:r>
          </w:p>
        </w:tc>
        <w:tc>
          <w:tcPr>
            <w:tcW w:w="780" w:type="dxa"/>
            <w:gridSpan w:val="2"/>
            <w:tcBorders>
              <w:top w:val="nil"/>
              <w:left w:val="nil"/>
              <w:bottom w:val="single" w:sz="4" w:space="0" w:color="auto"/>
              <w:right w:val="single" w:sz="4" w:space="0" w:color="auto"/>
            </w:tcBorders>
            <w:shd w:val="clear" w:color="auto" w:fill="auto"/>
            <w:vAlign w:val="center"/>
          </w:tcPr>
          <w:p w14:paraId="0209B475" w14:textId="604861D5" w:rsidR="003C3FD1" w:rsidRPr="003C3FD1" w:rsidRDefault="003C3FD1" w:rsidP="003C3FD1">
            <w:pPr>
              <w:spacing w:line="240" w:lineRule="auto"/>
              <w:rPr>
                <w:rFonts w:cs="Calibri"/>
                <w:sz w:val="20"/>
              </w:rPr>
            </w:pPr>
            <w:r w:rsidRPr="003C3FD1">
              <w:rPr>
                <w:rFonts w:ascii="Calibri Light" w:hAnsi="Calibri Light" w:cs="Calibri Light"/>
                <w:color w:val="000000"/>
                <w:sz w:val="20"/>
              </w:rPr>
              <w:t>2,35</w:t>
            </w:r>
          </w:p>
        </w:tc>
        <w:tc>
          <w:tcPr>
            <w:tcW w:w="779" w:type="dxa"/>
            <w:tcBorders>
              <w:top w:val="nil"/>
              <w:left w:val="nil"/>
              <w:bottom w:val="single" w:sz="4" w:space="0" w:color="auto"/>
              <w:right w:val="single" w:sz="4" w:space="0" w:color="auto"/>
            </w:tcBorders>
            <w:shd w:val="clear" w:color="auto" w:fill="auto"/>
            <w:vAlign w:val="center"/>
          </w:tcPr>
          <w:p w14:paraId="495CAC1E" w14:textId="53DE1DDE" w:rsidR="003C3FD1" w:rsidRPr="003C3FD1" w:rsidRDefault="003C3FD1" w:rsidP="003C3FD1">
            <w:pPr>
              <w:spacing w:line="240" w:lineRule="auto"/>
              <w:rPr>
                <w:rFonts w:cs="Calibri"/>
                <w:sz w:val="20"/>
              </w:rPr>
            </w:pPr>
            <w:r w:rsidRPr="003C3FD1">
              <w:rPr>
                <w:rFonts w:ascii="Calibri Light" w:hAnsi="Calibri Light" w:cs="Calibri Light"/>
                <w:color w:val="000000"/>
                <w:sz w:val="20"/>
              </w:rPr>
              <w:t>2,45</w:t>
            </w:r>
          </w:p>
        </w:tc>
        <w:tc>
          <w:tcPr>
            <w:tcW w:w="780" w:type="dxa"/>
            <w:tcBorders>
              <w:top w:val="nil"/>
              <w:left w:val="nil"/>
              <w:bottom w:val="single" w:sz="4" w:space="0" w:color="auto"/>
              <w:right w:val="single" w:sz="4" w:space="0" w:color="auto"/>
            </w:tcBorders>
            <w:shd w:val="clear" w:color="auto" w:fill="auto"/>
            <w:vAlign w:val="center"/>
          </w:tcPr>
          <w:p w14:paraId="0343DCE9" w14:textId="0B2CA04C" w:rsidR="003C3FD1" w:rsidRPr="003C3FD1" w:rsidRDefault="003C3FD1" w:rsidP="003C3FD1">
            <w:pPr>
              <w:spacing w:line="240" w:lineRule="auto"/>
              <w:rPr>
                <w:rFonts w:cs="Calibri"/>
                <w:sz w:val="20"/>
              </w:rPr>
            </w:pPr>
            <w:r w:rsidRPr="003C3FD1">
              <w:rPr>
                <w:rFonts w:ascii="Calibri Light" w:hAnsi="Calibri Light" w:cs="Calibri Light"/>
                <w:color w:val="000000"/>
                <w:sz w:val="20"/>
              </w:rPr>
              <w:t>2,32</w:t>
            </w:r>
          </w:p>
        </w:tc>
        <w:tc>
          <w:tcPr>
            <w:tcW w:w="780" w:type="dxa"/>
            <w:tcBorders>
              <w:top w:val="nil"/>
              <w:left w:val="nil"/>
              <w:bottom w:val="single" w:sz="4" w:space="0" w:color="auto"/>
              <w:right w:val="single" w:sz="4" w:space="0" w:color="auto"/>
            </w:tcBorders>
            <w:shd w:val="clear" w:color="auto" w:fill="auto"/>
            <w:vAlign w:val="center"/>
          </w:tcPr>
          <w:p w14:paraId="5D7E913D" w14:textId="4A0E447F" w:rsidR="003C3FD1" w:rsidRPr="003C3FD1" w:rsidRDefault="003C3FD1" w:rsidP="003C3FD1">
            <w:pPr>
              <w:spacing w:line="240" w:lineRule="auto"/>
              <w:rPr>
                <w:rFonts w:cs="Calibri"/>
                <w:sz w:val="20"/>
              </w:rPr>
            </w:pPr>
            <w:r w:rsidRPr="003C3FD1">
              <w:rPr>
                <w:rFonts w:ascii="Calibri Light" w:hAnsi="Calibri Light" w:cs="Calibri Light"/>
                <w:color w:val="000000"/>
                <w:sz w:val="20"/>
              </w:rPr>
              <w:t>18,12</w:t>
            </w:r>
          </w:p>
        </w:tc>
      </w:tr>
      <w:tr w:rsidR="003C3FD1" w:rsidRPr="006E431D" w14:paraId="16D19CF4" w14:textId="77777777" w:rsidTr="003C3FD1">
        <w:trPr>
          <w:trHeight w:val="330"/>
        </w:trPr>
        <w:tc>
          <w:tcPr>
            <w:tcW w:w="1980" w:type="dxa"/>
            <w:gridSpan w:val="2"/>
            <w:shd w:val="clear" w:color="auto" w:fill="FFFFFF"/>
            <w:vAlign w:val="center"/>
          </w:tcPr>
          <w:p w14:paraId="3E6A44D4" w14:textId="77777777" w:rsidR="003C3FD1" w:rsidRPr="006E431D" w:rsidRDefault="003C3FD1" w:rsidP="003C3FD1">
            <w:pPr>
              <w:spacing w:line="240" w:lineRule="auto"/>
              <w:rPr>
                <w:rFonts w:cs="Calibri"/>
                <w:sz w:val="21"/>
                <w:szCs w:val="21"/>
              </w:rPr>
            </w:pPr>
            <w:r w:rsidRPr="006E431D">
              <w:rPr>
                <w:rFonts w:cs="Calibri"/>
                <w:b/>
                <w:sz w:val="21"/>
                <w:szCs w:val="21"/>
              </w:rPr>
              <w:t>Wydatki ogółem</w:t>
            </w:r>
          </w:p>
        </w:tc>
        <w:tc>
          <w:tcPr>
            <w:tcW w:w="7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DF61C5" w14:textId="611DF516"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387,57</w:t>
            </w:r>
          </w:p>
        </w:tc>
        <w:tc>
          <w:tcPr>
            <w:tcW w:w="780" w:type="dxa"/>
            <w:gridSpan w:val="2"/>
            <w:tcBorders>
              <w:top w:val="nil"/>
              <w:left w:val="single" w:sz="4" w:space="0" w:color="auto"/>
              <w:bottom w:val="single" w:sz="4" w:space="0" w:color="auto"/>
              <w:right w:val="single" w:sz="4" w:space="0" w:color="auto"/>
            </w:tcBorders>
            <w:shd w:val="clear" w:color="auto" w:fill="auto"/>
            <w:vAlign w:val="center"/>
          </w:tcPr>
          <w:p w14:paraId="4DB6737E" w14:textId="7D0EB3E0" w:rsidR="003C3FD1" w:rsidRPr="003C3FD1" w:rsidRDefault="003C3FD1" w:rsidP="003C3FD1">
            <w:pPr>
              <w:rPr>
                <w:rFonts w:ascii="Calibri Light" w:hAnsi="Calibri Light" w:cs="Calibri Light"/>
                <w:sz w:val="20"/>
              </w:rPr>
            </w:pPr>
            <w:r w:rsidRPr="003C3FD1">
              <w:rPr>
                <w:rFonts w:ascii="Calibri Light" w:hAnsi="Calibri Light" w:cs="Calibri Light"/>
                <w:color w:val="000000"/>
                <w:sz w:val="20"/>
              </w:rPr>
              <w:t>6</w:t>
            </w:r>
            <w:r w:rsidR="008B717F">
              <w:rPr>
                <w:rFonts w:ascii="Calibri Light" w:hAnsi="Calibri Light" w:cs="Calibri Light"/>
                <w:color w:val="000000"/>
                <w:sz w:val="20"/>
              </w:rPr>
              <w:t>43,2</w:t>
            </w:r>
            <w:r w:rsidRPr="003C3FD1">
              <w:rPr>
                <w:rFonts w:ascii="Calibri Light" w:hAnsi="Calibri Light" w:cs="Calibri Light"/>
                <w:color w:val="000000"/>
                <w:sz w:val="20"/>
              </w:rPr>
              <w:t>0</w:t>
            </w:r>
          </w:p>
        </w:tc>
        <w:tc>
          <w:tcPr>
            <w:tcW w:w="779" w:type="dxa"/>
            <w:gridSpan w:val="3"/>
            <w:tcBorders>
              <w:top w:val="nil"/>
              <w:left w:val="single" w:sz="4" w:space="0" w:color="auto"/>
              <w:bottom w:val="single" w:sz="4" w:space="0" w:color="auto"/>
              <w:right w:val="single" w:sz="4" w:space="0" w:color="auto"/>
            </w:tcBorders>
            <w:shd w:val="clear" w:color="auto" w:fill="auto"/>
            <w:vAlign w:val="center"/>
          </w:tcPr>
          <w:p w14:paraId="6B799A10" w14:textId="023F8D27" w:rsidR="003C3FD1" w:rsidRPr="003C3FD1" w:rsidRDefault="008B717F" w:rsidP="003C3FD1">
            <w:pPr>
              <w:rPr>
                <w:rFonts w:ascii="Calibri Light" w:hAnsi="Calibri Light" w:cs="Calibri Light"/>
                <w:sz w:val="20"/>
              </w:rPr>
            </w:pPr>
            <w:r>
              <w:rPr>
                <w:rFonts w:ascii="Calibri Light" w:hAnsi="Calibri Light" w:cs="Calibri Light"/>
                <w:color w:val="000000"/>
                <w:sz w:val="20"/>
              </w:rPr>
              <w:t>844,53</w:t>
            </w:r>
          </w:p>
        </w:tc>
        <w:tc>
          <w:tcPr>
            <w:tcW w:w="780" w:type="dxa"/>
            <w:gridSpan w:val="3"/>
            <w:tcBorders>
              <w:top w:val="nil"/>
              <w:left w:val="single" w:sz="4" w:space="0" w:color="auto"/>
              <w:bottom w:val="single" w:sz="4" w:space="0" w:color="auto"/>
              <w:right w:val="single" w:sz="4" w:space="0" w:color="auto"/>
            </w:tcBorders>
            <w:shd w:val="clear" w:color="auto" w:fill="auto"/>
            <w:vAlign w:val="center"/>
          </w:tcPr>
          <w:p w14:paraId="33184A3B" w14:textId="79259D43" w:rsidR="003C3FD1" w:rsidRPr="003C3FD1" w:rsidRDefault="008B717F" w:rsidP="003C3FD1">
            <w:pPr>
              <w:rPr>
                <w:rFonts w:ascii="Calibri Light" w:hAnsi="Calibri Light" w:cs="Calibri Light"/>
                <w:sz w:val="20"/>
              </w:rPr>
            </w:pPr>
            <w:r>
              <w:rPr>
                <w:rFonts w:ascii="Calibri Light" w:hAnsi="Calibri Light" w:cs="Calibri Light"/>
                <w:color w:val="000000"/>
                <w:sz w:val="20"/>
              </w:rPr>
              <w:t xml:space="preserve"> 614,13</w:t>
            </w:r>
          </w:p>
        </w:tc>
        <w:tc>
          <w:tcPr>
            <w:tcW w:w="779" w:type="dxa"/>
            <w:tcBorders>
              <w:top w:val="nil"/>
              <w:left w:val="nil"/>
              <w:bottom w:val="single" w:sz="4" w:space="0" w:color="auto"/>
              <w:right w:val="single" w:sz="4" w:space="0" w:color="auto"/>
            </w:tcBorders>
            <w:shd w:val="clear" w:color="auto" w:fill="auto"/>
            <w:vAlign w:val="center"/>
          </w:tcPr>
          <w:p w14:paraId="45E47AFF" w14:textId="69AF3DF9" w:rsidR="003C3FD1" w:rsidRPr="003C3FD1" w:rsidRDefault="00907C9D" w:rsidP="003C3FD1">
            <w:pPr>
              <w:rPr>
                <w:rFonts w:ascii="Calibri Light" w:hAnsi="Calibri Light" w:cs="Calibri Light"/>
                <w:sz w:val="20"/>
              </w:rPr>
            </w:pPr>
            <w:r>
              <w:rPr>
                <w:rFonts w:ascii="Calibri Light" w:hAnsi="Calibri Light" w:cs="Calibri Light"/>
                <w:color w:val="000000"/>
                <w:sz w:val="20"/>
              </w:rPr>
              <w:t>641</w:t>
            </w:r>
            <w:r w:rsidR="003C3FD1" w:rsidRPr="003C3FD1">
              <w:rPr>
                <w:rFonts w:ascii="Calibri Light" w:hAnsi="Calibri Light" w:cs="Calibri Light"/>
                <w:color w:val="000000"/>
                <w:sz w:val="20"/>
              </w:rPr>
              <w:t>,0</w:t>
            </w:r>
            <w:r>
              <w:rPr>
                <w:rFonts w:ascii="Calibri Light" w:hAnsi="Calibri Light" w:cs="Calibri Light"/>
                <w:color w:val="000000"/>
                <w:sz w:val="20"/>
              </w:rPr>
              <w:t>4</w:t>
            </w:r>
          </w:p>
        </w:tc>
        <w:tc>
          <w:tcPr>
            <w:tcW w:w="780" w:type="dxa"/>
            <w:gridSpan w:val="4"/>
            <w:tcBorders>
              <w:top w:val="nil"/>
              <w:left w:val="single" w:sz="4" w:space="0" w:color="auto"/>
              <w:bottom w:val="single" w:sz="4" w:space="0" w:color="auto"/>
              <w:right w:val="single" w:sz="4" w:space="0" w:color="auto"/>
            </w:tcBorders>
            <w:shd w:val="clear" w:color="auto" w:fill="auto"/>
            <w:vAlign w:val="center"/>
          </w:tcPr>
          <w:p w14:paraId="694F6000" w14:textId="247AA593" w:rsidR="003C3FD1" w:rsidRPr="003C3FD1" w:rsidRDefault="00907C9D" w:rsidP="003C3FD1">
            <w:pPr>
              <w:rPr>
                <w:rFonts w:ascii="Calibri Light" w:hAnsi="Calibri Light" w:cs="Calibri Light"/>
                <w:sz w:val="20"/>
              </w:rPr>
            </w:pPr>
            <w:r>
              <w:rPr>
                <w:rFonts w:ascii="Calibri Light" w:hAnsi="Calibri Light" w:cs="Calibri Light"/>
                <w:color w:val="000000"/>
                <w:sz w:val="20"/>
              </w:rPr>
              <w:t>695,32</w:t>
            </w:r>
          </w:p>
        </w:tc>
        <w:tc>
          <w:tcPr>
            <w:tcW w:w="780" w:type="dxa"/>
            <w:gridSpan w:val="3"/>
            <w:tcBorders>
              <w:top w:val="nil"/>
              <w:left w:val="nil"/>
              <w:bottom w:val="single" w:sz="4" w:space="0" w:color="auto"/>
              <w:right w:val="single" w:sz="4" w:space="0" w:color="auto"/>
            </w:tcBorders>
            <w:shd w:val="clear" w:color="auto" w:fill="auto"/>
            <w:vAlign w:val="center"/>
          </w:tcPr>
          <w:p w14:paraId="2522D843" w14:textId="090B61A3" w:rsidR="003C3FD1" w:rsidRPr="003C3FD1" w:rsidRDefault="00907C9D" w:rsidP="003C3FD1">
            <w:pPr>
              <w:rPr>
                <w:rFonts w:ascii="Calibri Light" w:hAnsi="Calibri Light" w:cs="Calibri Light"/>
                <w:sz w:val="20"/>
              </w:rPr>
            </w:pPr>
            <w:r>
              <w:rPr>
                <w:rFonts w:ascii="Calibri Light" w:hAnsi="Calibri Light" w:cs="Calibri Light"/>
                <w:color w:val="000000"/>
                <w:sz w:val="20"/>
              </w:rPr>
              <w:t>1077</w:t>
            </w:r>
            <w:r w:rsidR="003C3FD1" w:rsidRPr="003C3FD1">
              <w:rPr>
                <w:rFonts w:ascii="Calibri Light" w:hAnsi="Calibri Light" w:cs="Calibri Light"/>
                <w:color w:val="000000"/>
                <w:sz w:val="20"/>
              </w:rPr>
              <w:t>,2</w:t>
            </w:r>
            <w:r>
              <w:rPr>
                <w:rFonts w:ascii="Calibri Light" w:hAnsi="Calibri Light" w:cs="Calibri Light"/>
                <w:color w:val="000000"/>
                <w:sz w:val="20"/>
              </w:rPr>
              <w:t>8</w:t>
            </w:r>
          </w:p>
        </w:tc>
        <w:tc>
          <w:tcPr>
            <w:tcW w:w="779" w:type="dxa"/>
            <w:gridSpan w:val="2"/>
            <w:tcBorders>
              <w:top w:val="nil"/>
              <w:left w:val="nil"/>
              <w:bottom w:val="single" w:sz="4" w:space="0" w:color="auto"/>
              <w:right w:val="single" w:sz="4" w:space="0" w:color="auto"/>
            </w:tcBorders>
            <w:shd w:val="clear" w:color="auto" w:fill="auto"/>
            <w:vAlign w:val="center"/>
          </w:tcPr>
          <w:p w14:paraId="44CF4A45" w14:textId="1DCF9675" w:rsidR="003C3FD1" w:rsidRPr="003C3FD1" w:rsidRDefault="00907C9D" w:rsidP="003C3FD1">
            <w:pPr>
              <w:rPr>
                <w:rFonts w:ascii="Calibri Light" w:hAnsi="Calibri Light" w:cs="Calibri Light"/>
                <w:sz w:val="20"/>
              </w:rPr>
            </w:pPr>
            <w:r>
              <w:rPr>
                <w:rFonts w:ascii="Calibri Light" w:hAnsi="Calibri Light" w:cs="Calibri Light"/>
                <w:color w:val="000000"/>
                <w:sz w:val="20"/>
              </w:rPr>
              <w:t>1333,53</w:t>
            </w:r>
          </w:p>
        </w:tc>
        <w:tc>
          <w:tcPr>
            <w:tcW w:w="780" w:type="dxa"/>
            <w:gridSpan w:val="2"/>
            <w:tcBorders>
              <w:top w:val="nil"/>
              <w:left w:val="nil"/>
              <w:bottom w:val="single" w:sz="4" w:space="0" w:color="auto"/>
              <w:right w:val="single" w:sz="4" w:space="0" w:color="auto"/>
            </w:tcBorders>
            <w:shd w:val="clear" w:color="auto" w:fill="auto"/>
            <w:vAlign w:val="center"/>
          </w:tcPr>
          <w:p w14:paraId="5F61214A" w14:textId="4D5C6DE6" w:rsidR="003C3FD1" w:rsidRPr="003C3FD1" w:rsidRDefault="00907C9D" w:rsidP="003C3FD1">
            <w:pPr>
              <w:rPr>
                <w:rFonts w:ascii="Calibri Light" w:hAnsi="Calibri Light" w:cs="Calibri Light"/>
                <w:sz w:val="20"/>
              </w:rPr>
            </w:pPr>
            <w:r>
              <w:rPr>
                <w:rFonts w:ascii="Calibri Light" w:hAnsi="Calibri Light" w:cs="Calibri Light"/>
                <w:color w:val="000000"/>
                <w:sz w:val="20"/>
              </w:rPr>
              <w:t>691</w:t>
            </w:r>
            <w:r w:rsidR="003C3FD1" w:rsidRPr="003C3FD1">
              <w:rPr>
                <w:rFonts w:ascii="Calibri Light" w:hAnsi="Calibri Light" w:cs="Calibri Light"/>
                <w:color w:val="000000"/>
                <w:sz w:val="20"/>
              </w:rPr>
              <w:t>,7</w:t>
            </w:r>
            <w:r>
              <w:rPr>
                <w:rFonts w:ascii="Calibri Light" w:hAnsi="Calibri Light" w:cs="Calibri Light"/>
                <w:color w:val="000000"/>
                <w:sz w:val="20"/>
              </w:rPr>
              <w:t>6</w:t>
            </w:r>
          </w:p>
        </w:tc>
        <w:tc>
          <w:tcPr>
            <w:tcW w:w="779" w:type="dxa"/>
            <w:tcBorders>
              <w:top w:val="nil"/>
              <w:left w:val="nil"/>
              <w:bottom w:val="single" w:sz="4" w:space="0" w:color="auto"/>
              <w:right w:val="single" w:sz="4" w:space="0" w:color="auto"/>
            </w:tcBorders>
            <w:shd w:val="clear" w:color="auto" w:fill="auto"/>
            <w:vAlign w:val="center"/>
          </w:tcPr>
          <w:p w14:paraId="2C470720" w14:textId="0A5D5B44" w:rsidR="003C3FD1" w:rsidRPr="003C3FD1" w:rsidRDefault="00907C9D" w:rsidP="003C3FD1">
            <w:pPr>
              <w:rPr>
                <w:rFonts w:ascii="Calibri Light" w:hAnsi="Calibri Light" w:cs="Calibri Light"/>
                <w:sz w:val="20"/>
              </w:rPr>
            </w:pPr>
            <w:r>
              <w:rPr>
                <w:rFonts w:ascii="Calibri Light" w:hAnsi="Calibri Light" w:cs="Calibri Light"/>
                <w:color w:val="000000"/>
                <w:sz w:val="20"/>
              </w:rPr>
              <w:t>681,37</w:t>
            </w:r>
          </w:p>
        </w:tc>
        <w:tc>
          <w:tcPr>
            <w:tcW w:w="780" w:type="dxa"/>
            <w:tcBorders>
              <w:top w:val="nil"/>
              <w:left w:val="nil"/>
              <w:bottom w:val="single" w:sz="4" w:space="0" w:color="auto"/>
              <w:right w:val="single" w:sz="4" w:space="0" w:color="auto"/>
            </w:tcBorders>
            <w:shd w:val="clear" w:color="auto" w:fill="auto"/>
            <w:vAlign w:val="center"/>
          </w:tcPr>
          <w:p w14:paraId="3BE9180A" w14:textId="094C8F2A" w:rsidR="003C3FD1" w:rsidRPr="003C3FD1" w:rsidRDefault="00907C9D" w:rsidP="003C3FD1">
            <w:pPr>
              <w:rPr>
                <w:rFonts w:ascii="Calibri Light" w:hAnsi="Calibri Light" w:cs="Calibri Light"/>
                <w:sz w:val="20"/>
              </w:rPr>
            </w:pPr>
            <w:r>
              <w:rPr>
                <w:rFonts w:ascii="Calibri Light" w:hAnsi="Calibri Light" w:cs="Calibri Light"/>
                <w:color w:val="000000"/>
                <w:sz w:val="20"/>
              </w:rPr>
              <w:t>633,20</w:t>
            </w:r>
          </w:p>
        </w:tc>
        <w:tc>
          <w:tcPr>
            <w:tcW w:w="780" w:type="dxa"/>
            <w:tcBorders>
              <w:top w:val="nil"/>
              <w:left w:val="nil"/>
              <w:bottom w:val="single" w:sz="4" w:space="0" w:color="auto"/>
              <w:right w:val="single" w:sz="4" w:space="0" w:color="auto"/>
            </w:tcBorders>
            <w:shd w:val="clear" w:color="auto" w:fill="auto"/>
            <w:vAlign w:val="center"/>
          </w:tcPr>
          <w:p w14:paraId="784C010F" w14:textId="5BFAEB39" w:rsidR="003C3FD1" w:rsidRPr="003C3FD1" w:rsidRDefault="00907C9D" w:rsidP="00DB4702">
            <w:pPr>
              <w:ind w:left="-36"/>
              <w:rPr>
                <w:rFonts w:ascii="Calibri Light" w:hAnsi="Calibri Light" w:cs="Calibri Light"/>
                <w:sz w:val="20"/>
              </w:rPr>
            </w:pPr>
            <w:r>
              <w:rPr>
                <w:rFonts w:ascii="Calibri Light" w:hAnsi="Calibri Light" w:cs="Calibri Light"/>
                <w:color w:val="000000"/>
                <w:sz w:val="20"/>
              </w:rPr>
              <w:t>8242,93</w:t>
            </w:r>
          </w:p>
        </w:tc>
      </w:tr>
      <w:tr w:rsidR="003C3FD1" w:rsidRPr="006E431D" w14:paraId="359BFF47" w14:textId="77777777" w:rsidTr="003C3FD1">
        <w:trPr>
          <w:trHeight w:val="330"/>
        </w:trPr>
        <w:tc>
          <w:tcPr>
            <w:tcW w:w="1980" w:type="dxa"/>
            <w:gridSpan w:val="2"/>
            <w:shd w:val="clear" w:color="auto" w:fill="FFFFFF"/>
            <w:vAlign w:val="center"/>
          </w:tcPr>
          <w:p w14:paraId="027F03E7" w14:textId="77777777" w:rsidR="003C3FD1" w:rsidRPr="006E431D" w:rsidRDefault="003C3FD1" w:rsidP="003C3FD1">
            <w:pPr>
              <w:spacing w:line="240" w:lineRule="auto"/>
              <w:rPr>
                <w:rFonts w:cs="Calibri"/>
                <w:sz w:val="21"/>
                <w:szCs w:val="21"/>
              </w:rPr>
            </w:pPr>
            <w:r w:rsidRPr="006E431D">
              <w:rPr>
                <w:rFonts w:cs="Calibri"/>
                <w:sz w:val="21"/>
                <w:szCs w:val="21"/>
              </w:rPr>
              <w:t>budżet państwa</w:t>
            </w:r>
          </w:p>
        </w:tc>
        <w:tc>
          <w:tcPr>
            <w:tcW w:w="779" w:type="dxa"/>
            <w:gridSpan w:val="2"/>
            <w:tcBorders>
              <w:top w:val="nil"/>
              <w:left w:val="single" w:sz="4" w:space="0" w:color="auto"/>
              <w:bottom w:val="single" w:sz="4" w:space="0" w:color="auto"/>
              <w:right w:val="single" w:sz="4" w:space="0" w:color="auto"/>
            </w:tcBorders>
            <w:shd w:val="clear" w:color="auto" w:fill="auto"/>
            <w:vAlign w:val="center"/>
          </w:tcPr>
          <w:p w14:paraId="5DC55E6D" w14:textId="017B0DB3"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335,90</w:t>
            </w:r>
          </w:p>
        </w:tc>
        <w:tc>
          <w:tcPr>
            <w:tcW w:w="780" w:type="dxa"/>
            <w:gridSpan w:val="2"/>
            <w:tcBorders>
              <w:top w:val="nil"/>
              <w:left w:val="single" w:sz="4" w:space="0" w:color="auto"/>
              <w:bottom w:val="single" w:sz="4" w:space="0" w:color="auto"/>
              <w:right w:val="single" w:sz="4" w:space="0" w:color="auto"/>
            </w:tcBorders>
            <w:shd w:val="clear" w:color="auto" w:fill="auto"/>
            <w:vAlign w:val="center"/>
          </w:tcPr>
          <w:p w14:paraId="77C46D90" w14:textId="68D773FC" w:rsidR="003C3FD1" w:rsidRPr="003C3FD1" w:rsidRDefault="008B717F" w:rsidP="003C3FD1">
            <w:pPr>
              <w:spacing w:line="240" w:lineRule="auto"/>
              <w:rPr>
                <w:rFonts w:ascii="Calibri Light" w:hAnsi="Calibri Light" w:cs="Calibri Light"/>
                <w:sz w:val="20"/>
              </w:rPr>
            </w:pPr>
            <w:r>
              <w:rPr>
                <w:rFonts w:ascii="Calibri Light" w:hAnsi="Calibri Light" w:cs="Calibri Light"/>
                <w:color w:val="000000"/>
                <w:sz w:val="20"/>
              </w:rPr>
              <w:t>624,34</w:t>
            </w:r>
          </w:p>
        </w:tc>
        <w:tc>
          <w:tcPr>
            <w:tcW w:w="779" w:type="dxa"/>
            <w:gridSpan w:val="3"/>
            <w:tcBorders>
              <w:top w:val="nil"/>
              <w:left w:val="single" w:sz="4" w:space="0" w:color="auto"/>
              <w:bottom w:val="single" w:sz="4" w:space="0" w:color="auto"/>
              <w:right w:val="single" w:sz="4" w:space="0" w:color="auto"/>
            </w:tcBorders>
            <w:shd w:val="clear" w:color="auto" w:fill="auto"/>
            <w:vAlign w:val="center"/>
          </w:tcPr>
          <w:p w14:paraId="45AC28B8" w14:textId="75E3DE1A" w:rsidR="003C3FD1" w:rsidRPr="003C3FD1" w:rsidRDefault="008B717F" w:rsidP="003C3FD1">
            <w:pPr>
              <w:spacing w:line="240" w:lineRule="auto"/>
              <w:rPr>
                <w:rFonts w:ascii="Calibri Light" w:hAnsi="Calibri Light" w:cs="Calibri Light"/>
                <w:sz w:val="20"/>
              </w:rPr>
            </w:pPr>
            <w:r>
              <w:rPr>
                <w:rFonts w:ascii="Calibri Light" w:hAnsi="Calibri Light" w:cs="Calibri Light"/>
                <w:color w:val="000000"/>
                <w:sz w:val="20"/>
              </w:rPr>
              <w:t>831,3</w:t>
            </w:r>
            <w:r w:rsidR="003C3FD1" w:rsidRPr="003C3FD1">
              <w:rPr>
                <w:rFonts w:ascii="Calibri Light" w:hAnsi="Calibri Light" w:cs="Calibri Light"/>
                <w:color w:val="000000"/>
                <w:sz w:val="20"/>
              </w:rPr>
              <w:t>0</w:t>
            </w:r>
          </w:p>
        </w:tc>
        <w:tc>
          <w:tcPr>
            <w:tcW w:w="780" w:type="dxa"/>
            <w:gridSpan w:val="3"/>
            <w:tcBorders>
              <w:top w:val="nil"/>
              <w:left w:val="single" w:sz="4" w:space="0" w:color="auto"/>
              <w:bottom w:val="single" w:sz="4" w:space="0" w:color="auto"/>
              <w:right w:val="single" w:sz="4" w:space="0" w:color="auto"/>
            </w:tcBorders>
            <w:shd w:val="clear" w:color="auto" w:fill="auto"/>
            <w:vAlign w:val="center"/>
          </w:tcPr>
          <w:p w14:paraId="78A2FAF9" w14:textId="01645685" w:rsidR="003C3FD1" w:rsidRPr="003C3FD1" w:rsidRDefault="008B717F" w:rsidP="003C3FD1">
            <w:pPr>
              <w:spacing w:line="240" w:lineRule="auto"/>
              <w:rPr>
                <w:rFonts w:ascii="Calibri Light" w:hAnsi="Calibri Light" w:cs="Calibri Light"/>
                <w:sz w:val="20"/>
              </w:rPr>
            </w:pPr>
            <w:r>
              <w:rPr>
                <w:rFonts w:ascii="Calibri Light" w:hAnsi="Calibri Light" w:cs="Calibri Light"/>
                <w:color w:val="000000"/>
                <w:sz w:val="20"/>
              </w:rPr>
              <w:t>597,98</w:t>
            </w:r>
          </w:p>
        </w:tc>
        <w:tc>
          <w:tcPr>
            <w:tcW w:w="779" w:type="dxa"/>
            <w:tcBorders>
              <w:top w:val="nil"/>
              <w:left w:val="nil"/>
              <w:bottom w:val="single" w:sz="4" w:space="0" w:color="auto"/>
              <w:right w:val="single" w:sz="4" w:space="0" w:color="auto"/>
            </w:tcBorders>
            <w:shd w:val="clear" w:color="auto" w:fill="auto"/>
            <w:vAlign w:val="center"/>
          </w:tcPr>
          <w:p w14:paraId="1F832463" w14:textId="2349C82D" w:rsidR="003C3FD1" w:rsidRPr="003C3FD1" w:rsidRDefault="00907C9D" w:rsidP="003C3FD1">
            <w:pPr>
              <w:spacing w:line="240" w:lineRule="auto"/>
              <w:rPr>
                <w:rFonts w:ascii="Calibri Light" w:hAnsi="Calibri Light" w:cs="Calibri Light"/>
                <w:sz w:val="20"/>
              </w:rPr>
            </w:pPr>
            <w:r>
              <w:rPr>
                <w:rFonts w:ascii="Calibri Light" w:hAnsi="Calibri Light" w:cs="Calibri Light"/>
                <w:color w:val="000000"/>
                <w:sz w:val="20"/>
              </w:rPr>
              <w:t>615</w:t>
            </w:r>
            <w:r w:rsidR="003C3FD1" w:rsidRPr="003C3FD1">
              <w:rPr>
                <w:rFonts w:ascii="Calibri Light" w:hAnsi="Calibri Light" w:cs="Calibri Light"/>
                <w:color w:val="000000"/>
                <w:sz w:val="20"/>
              </w:rPr>
              <w:t>,4</w:t>
            </w:r>
            <w:r>
              <w:rPr>
                <w:rFonts w:ascii="Calibri Light" w:hAnsi="Calibri Light" w:cs="Calibri Light"/>
                <w:color w:val="000000"/>
                <w:sz w:val="20"/>
              </w:rPr>
              <w:t>8</w:t>
            </w:r>
          </w:p>
        </w:tc>
        <w:tc>
          <w:tcPr>
            <w:tcW w:w="780" w:type="dxa"/>
            <w:gridSpan w:val="4"/>
            <w:tcBorders>
              <w:top w:val="nil"/>
              <w:left w:val="single" w:sz="4" w:space="0" w:color="auto"/>
              <w:bottom w:val="single" w:sz="4" w:space="0" w:color="auto"/>
              <w:right w:val="single" w:sz="4" w:space="0" w:color="auto"/>
            </w:tcBorders>
            <w:shd w:val="clear" w:color="auto" w:fill="auto"/>
            <w:vAlign w:val="center"/>
          </w:tcPr>
          <w:p w14:paraId="05179C3F" w14:textId="025A9FC5" w:rsidR="003C3FD1" w:rsidRPr="003C3FD1" w:rsidRDefault="00907C9D" w:rsidP="003C3FD1">
            <w:pPr>
              <w:spacing w:line="240" w:lineRule="auto"/>
              <w:rPr>
                <w:rFonts w:ascii="Calibri Light" w:hAnsi="Calibri Light" w:cs="Calibri Light"/>
                <w:sz w:val="20"/>
              </w:rPr>
            </w:pPr>
            <w:r>
              <w:rPr>
                <w:rFonts w:ascii="Calibri Light" w:hAnsi="Calibri Light" w:cs="Calibri Light"/>
                <w:color w:val="000000"/>
                <w:sz w:val="20"/>
              </w:rPr>
              <w:t>667,70</w:t>
            </w:r>
          </w:p>
        </w:tc>
        <w:tc>
          <w:tcPr>
            <w:tcW w:w="780" w:type="dxa"/>
            <w:gridSpan w:val="3"/>
            <w:tcBorders>
              <w:top w:val="nil"/>
              <w:left w:val="nil"/>
              <w:bottom w:val="single" w:sz="4" w:space="0" w:color="auto"/>
              <w:right w:val="single" w:sz="4" w:space="0" w:color="auto"/>
            </w:tcBorders>
            <w:shd w:val="clear" w:color="auto" w:fill="auto"/>
            <w:vAlign w:val="center"/>
          </w:tcPr>
          <w:p w14:paraId="75D1CBCA" w14:textId="79F99DC3" w:rsidR="003C3FD1" w:rsidRPr="003C3FD1" w:rsidRDefault="00907C9D" w:rsidP="003C3FD1">
            <w:pPr>
              <w:spacing w:line="240" w:lineRule="auto"/>
              <w:rPr>
                <w:rFonts w:ascii="Calibri Light" w:hAnsi="Calibri Light" w:cs="Calibri Light"/>
                <w:sz w:val="20"/>
              </w:rPr>
            </w:pPr>
            <w:r>
              <w:rPr>
                <w:rFonts w:ascii="Calibri Light" w:hAnsi="Calibri Light" w:cs="Calibri Light"/>
                <w:color w:val="000000"/>
                <w:sz w:val="20"/>
              </w:rPr>
              <w:t>1050,12</w:t>
            </w:r>
          </w:p>
        </w:tc>
        <w:tc>
          <w:tcPr>
            <w:tcW w:w="779" w:type="dxa"/>
            <w:gridSpan w:val="2"/>
            <w:tcBorders>
              <w:top w:val="nil"/>
              <w:left w:val="nil"/>
              <w:bottom w:val="single" w:sz="4" w:space="0" w:color="auto"/>
              <w:right w:val="single" w:sz="4" w:space="0" w:color="auto"/>
            </w:tcBorders>
            <w:shd w:val="clear" w:color="auto" w:fill="auto"/>
            <w:vAlign w:val="center"/>
          </w:tcPr>
          <w:p w14:paraId="0C83F959" w14:textId="3DDEC532" w:rsidR="003C3FD1" w:rsidRPr="003C3FD1" w:rsidRDefault="00907C9D" w:rsidP="003C3FD1">
            <w:pPr>
              <w:spacing w:line="240" w:lineRule="auto"/>
              <w:rPr>
                <w:rFonts w:ascii="Calibri Light" w:hAnsi="Calibri Light" w:cs="Calibri Light"/>
                <w:sz w:val="20"/>
              </w:rPr>
            </w:pPr>
            <w:r>
              <w:rPr>
                <w:rFonts w:ascii="Calibri Light" w:hAnsi="Calibri Light" w:cs="Calibri Light"/>
                <w:color w:val="000000"/>
                <w:sz w:val="20"/>
              </w:rPr>
              <w:t>1306,84</w:t>
            </w:r>
          </w:p>
        </w:tc>
        <w:tc>
          <w:tcPr>
            <w:tcW w:w="780" w:type="dxa"/>
            <w:gridSpan w:val="2"/>
            <w:tcBorders>
              <w:top w:val="nil"/>
              <w:left w:val="nil"/>
              <w:bottom w:val="single" w:sz="4" w:space="0" w:color="auto"/>
              <w:right w:val="single" w:sz="4" w:space="0" w:color="auto"/>
            </w:tcBorders>
            <w:shd w:val="clear" w:color="auto" w:fill="auto"/>
            <w:vAlign w:val="center"/>
          </w:tcPr>
          <w:p w14:paraId="3E0193A3" w14:textId="665854C9" w:rsidR="003C3FD1" w:rsidRPr="003C3FD1" w:rsidRDefault="00907C9D" w:rsidP="003C3FD1">
            <w:pPr>
              <w:spacing w:line="240" w:lineRule="auto"/>
              <w:rPr>
                <w:rFonts w:ascii="Calibri Light" w:hAnsi="Calibri Light" w:cs="Calibri Light"/>
                <w:sz w:val="20"/>
              </w:rPr>
            </w:pPr>
            <w:r>
              <w:rPr>
                <w:rFonts w:ascii="Calibri Light" w:hAnsi="Calibri Light" w:cs="Calibri Light"/>
                <w:color w:val="000000"/>
                <w:sz w:val="20"/>
              </w:rPr>
              <w:t>673</w:t>
            </w:r>
            <w:r w:rsidR="003C3FD1" w:rsidRPr="003C3FD1">
              <w:rPr>
                <w:rFonts w:ascii="Calibri Light" w:hAnsi="Calibri Light" w:cs="Calibri Light"/>
                <w:color w:val="000000"/>
                <w:sz w:val="20"/>
              </w:rPr>
              <w:t>,8</w:t>
            </w:r>
            <w:r>
              <w:rPr>
                <w:rFonts w:ascii="Calibri Light" w:hAnsi="Calibri Light" w:cs="Calibri Light"/>
                <w:color w:val="000000"/>
                <w:sz w:val="20"/>
              </w:rPr>
              <w:t>9</w:t>
            </w:r>
          </w:p>
        </w:tc>
        <w:tc>
          <w:tcPr>
            <w:tcW w:w="779" w:type="dxa"/>
            <w:tcBorders>
              <w:top w:val="nil"/>
              <w:left w:val="nil"/>
              <w:bottom w:val="single" w:sz="4" w:space="0" w:color="auto"/>
              <w:right w:val="single" w:sz="4" w:space="0" w:color="auto"/>
            </w:tcBorders>
            <w:shd w:val="clear" w:color="auto" w:fill="auto"/>
            <w:vAlign w:val="center"/>
          </w:tcPr>
          <w:p w14:paraId="5D89B8EB" w14:textId="422C30F9" w:rsidR="003C3FD1" w:rsidRPr="003C3FD1" w:rsidRDefault="00907C9D" w:rsidP="003C3FD1">
            <w:pPr>
              <w:spacing w:line="240" w:lineRule="auto"/>
              <w:rPr>
                <w:rFonts w:ascii="Calibri Light" w:hAnsi="Calibri Light" w:cs="Calibri Light"/>
                <w:sz w:val="20"/>
              </w:rPr>
            </w:pPr>
            <w:r>
              <w:rPr>
                <w:rFonts w:ascii="Calibri Light" w:hAnsi="Calibri Light" w:cs="Calibri Light"/>
                <w:color w:val="000000"/>
                <w:sz w:val="20"/>
              </w:rPr>
              <w:t>679,49</w:t>
            </w:r>
          </w:p>
        </w:tc>
        <w:tc>
          <w:tcPr>
            <w:tcW w:w="780" w:type="dxa"/>
            <w:tcBorders>
              <w:top w:val="nil"/>
              <w:left w:val="nil"/>
              <w:bottom w:val="single" w:sz="4" w:space="0" w:color="auto"/>
              <w:right w:val="single" w:sz="4" w:space="0" w:color="auto"/>
            </w:tcBorders>
            <w:shd w:val="clear" w:color="auto" w:fill="auto"/>
            <w:vAlign w:val="center"/>
          </w:tcPr>
          <w:p w14:paraId="0787EE02" w14:textId="03EA03A0" w:rsidR="003C3FD1" w:rsidRPr="003C3FD1" w:rsidRDefault="00907C9D" w:rsidP="003C3FD1">
            <w:pPr>
              <w:spacing w:line="240" w:lineRule="auto"/>
              <w:rPr>
                <w:rFonts w:ascii="Calibri Light" w:hAnsi="Calibri Light" w:cs="Calibri Light"/>
                <w:sz w:val="20"/>
              </w:rPr>
            </w:pPr>
            <w:r>
              <w:rPr>
                <w:rFonts w:ascii="Calibri Light" w:hAnsi="Calibri Light" w:cs="Calibri Light"/>
                <w:color w:val="000000"/>
                <w:sz w:val="20"/>
              </w:rPr>
              <w:t>631,50</w:t>
            </w:r>
          </w:p>
        </w:tc>
        <w:tc>
          <w:tcPr>
            <w:tcW w:w="780" w:type="dxa"/>
            <w:tcBorders>
              <w:top w:val="nil"/>
              <w:left w:val="nil"/>
              <w:bottom w:val="single" w:sz="4" w:space="0" w:color="auto"/>
              <w:right w:val="single" w:sz="4" w:space="0" w:color="auto"/>
            </w:tcBorders>
            <w:shd w:val="clear" w:color="auto" w:fill="auto"/>
            <w:vAlign w:val="center"/>
          </w:tcPr>
          <w:p w14:paraId="04C28604" w14:textId="474695D6" w:rsidR="003C3FD1" w:rsidRPr="003C3FD1" w:rsidRDefault="00907C9D" w:rsidP="003C3FD1">
            <w:pPr>
              <w:spacing w:line="240" w:lineRule="auto"/>
              <w:rPr>
                <w:rFonts w:ascii="Calibri Light" w:hAnsi="Calibri Light" w:cs="Calibri Light"/>
                <w:sz w:val="20"/>
              </w:rPr>
            </w:pPr>
            <w:r>
              <w:rPr>
                <w:rFonts w:ascii="Calibri Light" w:hAnsi="Calibri Light" w:cs="Calibri Light"/>
                <w:color w:val="000000"/>
                <w:sz w:val="20"/>
              </w:rPr>
              <w:t>8002</w:t>
            </w:r>
            <w:r w:rsidR="003C3FD1" w:rsidRPr="003C3FD1">
              <w:rPr>
                <w:rFonts w:ascii="Calibri Light" w:hAnsi="Calibri Light" w:cs="Calibri Light"/>
                <w:color w:val="000000"/>
                <w:sz w:val="20"/>
              </w:rPr>
              <w:t>,5</w:t>
            </w:r>
            <w:r>
              <w:rPr>
                <w:rFonts w:ascii="Calibri Light" w:hAnsi="Calibri Light" w:cs="Calibri Light"/>
                <w:color w:val="000000"/>
                <w:sz w:val="20"/>
              </w:rPr>
              <w:t>2</w:t>
            </w:r>
          </w:p>
        </w:tc>
      </w:tr>
      <w:tr w:rsidR="003C3FD1" w:rsidRPr="006E431D" w14:paraId="57D1026D" w14:textId="77777777" w:rsidTr="003C3FD1">
        <w:trPr>
          <w:trHeight w:val="351"/>
        </w:trPr>
        <w:tc>
          <w:tcPr>
            <w:tcW w:w="1980" w:type="dxa"/>
            <w:gridSpan w:val="2"/>
            <w:shd w:val="clear" w:color="auto" w:fill="FFFFFF"/>
            <w:vAlign w:val="center"/>
          </w:tcPr>
          <w:p w14:paraId="3C9D06A2" w14:textId="77777777" w:rsidR="003C3FD1" w:rsidRPr="006E431D" w:rsidRDefault="003C3FD1" w:rsidP="003C3FD1">
            <w:pPr>
              <w:spacing w:line="240" w:lineRule="auto"/>
              <w:rPr>
                <w:rFonts w:cs="Calibri"/>
                <w:sz w:val="21"/>
                <w:szCs w:val="21"/>
              </w:rPr>
            </w:pPr>
            <w:r w:rsidRPr="006E431D">
              <w:rPr>
                <w:rFonts w:cs="Calibri"/>
                <w:sz w:val="21"/>
                <w:szCs w:val="21"/>
              </w:rPr>
              <w:t>JST</w:t>
            </w:r>
          </w:p>
        </w:tc>
        <w:tc>
          <w:tcPr>
            <w:tcW w:w="779" w:type="dxa"/>
            <w:gridSpan w:val="2"/>
            <w:tcBorders>
              <w:top w:val="nil"/>
              <w:left w:val="single" w:sz="4" w:space="0" w:color="auto"/>
              <w:bottom w:val="single" w:sz="4" w:space="0" w:color="auto"/>
              <w:right w:val="single" w:sz="4" w:space="0" w:color="auto"/>
            </w:tcBorders>
            <w:shd w:val="clear" w:color="auto" w:fill="auto"/>
            <w:vAlign w:val="center"/>
          </w:tcPr>
          <w:p w14:paraId="6F144566" w14:textId="094E83CB"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48,53</w:t>
            </w:r>
          </w:p>
        </w:tc>
        <w:tc>
          <w:tcPr>
            <w:tcW w:w="780" w:type="dxa"/>
            <w:gridSpan w:val="2"/>
            <w:tcBorders>
              <w:top w:val="nil"/>
              <w:left w:val="single" w:sz="4" w:space="0" w:color="auto"/>
              <w:bottom w:val="single" w:sz="4" w:space="0" w:color="auto"/>
              <w:right w:val="single" w:sz="4" w:space="0" w:color="auto"/>
            </w:tcBorders>
            <w:shd w:val="clear" w:color="auto" w:fill="auto"/>
            <w:vAlign w:val="center"/>
          </w:tcPr>
          <w:p w14:paraId="77B73E02" w14:textId="6EB1B784"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13,04</w:t>
            </w:r>
          </w:p>
        </w:tc>
        <w:tc>
          <w:tcPr>
            <w:tcW w:w="779" w:type="dxa"/>
            <w:gridSpan w:val="3"/>
            <w:tcBorders>
              <w:top w:val="nil"/>
              <w:left w:val="single" w:sz="4" w:space="0" w:color="auto"/>
              <w:bottom w:val="single" w:sz="4" w:space="0" w:color="auto"/>
              <w:right w:val="single" w:sz="4" w:space="0" w:color="auto"/>
            </w:tcBorders>
            <w:shd w:val="clear" w:color="auto" w:fill="auto"/>
            <w:vAlign w:val="center"/>
          </w:tcPr>
          <w:p w14:paraId="4BD2B88E" w14:textId="5741A272"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9,74</w:t>
            </w:r>
          </w:p>
        </w:tc>
        <w:tc>
          <w:tcPr>
            <w:tcW w:w="780" w:type="dxa"/>
            <w:gridSpan w:val="3"/>
            <w:tcBorders>
              <w:top w:val="nil"/>
              <w:left w:val="single" w:sz="4" w:space="0" w:color="auto"/>
              <w:bottom w:val="single" w:sz="4" w:space="0" w:color="auto"/>
              <w:right w:val="single" w:sz="4" w:space="0" w:color="auto"/>
            </w:tcBorders>
            <w:shd w:val="clear" w:color="auto" w:fill="auto"/>
            <w:vAlign w:val="center"/>
          </w:tcPr>
          <w:p w14:paraId="6DFEF3BA" w14:textId="65314A91"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9,57</w:t>
            </w:r>
          </w:p>
        </w:tc>
        <w:tc>
          <w:tcPr>
            <w:tcW w:w="779" w:type="dxa"/>
            <w:tcBorders>
              <w:top w:val="nil"/>
              <w:left w:val="nil"/>
              <w:bottom w:val="single" w:sz="4" w:space="0" w:color="auto"/>
              <w:right w:val="single" w:sz="4" w:space="0" w:color="auto"/>
            </w:tcBorders>
            <w:shd w:val="clear" w:color="auto" w:fill="auto"/>
            <w:vAlign w:val="center"/>
          </w:tcPr>
          <w:p w14:paraId="68D92619" w14:textId="2F067F22"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9,48</w:t>
            </w:r>
          </w:p>
        </w:tc>
        <w:tc>
          <w:tcPr>
            <w:tcW w:w="780" w:type="dxa"/>
            <w:gridSpan w:val="4"/>
            <w:tcBorders>
              <w:top w:val="nil"/>
              <w:left w:val="single" w:sz="4" w:space="0" w:color="auto"/>
              <w:bottom w:val="single" w:sz="4" w:space="0" w:color="auto"/>
              <w:right w:val="single" w:sz="4" w:space="0" w:color="auto"/>
            </w:tcBorders>
            <w:shd w:val="clear" w:color="auto" w:fill="auto"/>
            <w:vAlign w:val="center"/>
          </w:tcPr>
          <w:p w14:paraId="6D976CEA" w14:textId="2C507D96"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5,68</w:t>
            </w:r>
          </w:p>
        </w:tc>
        <w:tc>
          <w:tcPr>
            <w:tcW w:w="780" w:type="dxa"/>
            <w:gridSpan w:val="3"/>
            <w:tcBorders>
              <w:top w:val="nil"/>
              <w:left w:val="nil"/>
              <w:bottom w:val="single" w:sz="4" w:space="0" w:color="auto"/>
              <w:right w:val="single" w:sz="4" w:space="0" w:color="auto"/>
            </w:tcBorders>
            <w:shd w:val="clear" w:color="auto" w:fill="auto"/>
            <w:vAlign w:val="center"/>
          </w:tcPr>
          <w:p w14:paraId="653A330F" w14:textId="26EEB0D2"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5,52</w:t>
            </w:r>
          </w:p>
        </w:tc>
        <w:tc>
          <w:tcPr>
            <w:tcW w:w="779" w:type="dxa"/>
            <w:gridSpan w:val="2"/>
            <w:tcBorders>
              <w:top w:val="nil"/>
              <w:left w:val="nil"/>
              <w:bottom w:val="single" w:sz="4" w:space="0" w:color="auto"/>
              <w:right w:val="single" w:sz="4" w:space="0" w:color="auto"/>
            </w:tcBorders>
            <w:shd w:val="clear" w:color="auto" w:fill="auto"/>
            <w:vAlign w:val="center"/>
          </w:tcPr>
          <w:p w14:paraId="04C5AF94" w14:textId="2E022D26"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5,50</w:t>
            </w:r>
          </w:p>
        </w:tc>
        <w:tc>
          <w:tcPr>
            <w:tcW w:w="780" w:type="dxa"/>
            <w:gridSpan w:val="2"/>
            <w:tcBorders>
              <w:top w:val="nil"/>
              <w:left w:val="nil"/>
              <w:bottom w:val="single" w:sz="4" w:space="0" w:color="auto"/>
              <w:right w:val="single" w:sz="4" w:space="0" w:color="auto"/>
            </w:tcBorders>
            <w:shd w:val="clear" w:color="auto" w:fill="auto"/>
            <w:vAlign w:val="center"/>
          </w:tcPr>
          <w:p w14:paraId="2EED6E2C" w14:textId="248AE1E0"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5,50</w:t>
            </w:r>
          </w:p>
        </w:tc>
        <w:tc>
          <w:tcPr>
            <w:tcW w:w="779" w:type="dxa"/>
            <w:tcBorders>
              <w:top w:val="nil"/>
              <w:left w:val="nil"/>
              <w:bottom w:val="single" w:sz="4" w:space="0" w:color="auto"/>
              <w:right w:val="single" w:sz="4" w:space="0" w:color="auto"/>
            </w:tcBorders>
            <w:shd w:val="clear" w:color="auto" w:fill="auto"/>
            <w:vAlign w:val="center"/>
          </w:tcPr>
          <w:p w14:paraId="65A86AAB" w14:textId="7F080465"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0,12</w:t>
            </w:r>
          </w:p>
        </w:tc>
        <w:tc>
          <w:tcPr>
            <w:tcW w:w="780" w:type="dxa"/>
            <w:tcBorders>
              <w:top w:val="nil"/>
              <w:left w:val="nil"/>
              <w:bottom w:val="single" w:sz="4" w:space="0" w:color="auto"/>
              <w:right w:val="single" w:sz="4" w:space="0" w:color="auto"/>
            </w:tcBorders>
            <w:shd w:val="clear" w:color="auto" w:fill="auto"/>
            <w:vAlign w:val="center"/>
          </w:tcPr>
          <w:p w14:paraId="0911166A" w14:textId="719D9578"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0,12</w:t>
            </w:r>
          </w:p>
        </w:tc>
        <w:tc>
          <w:tcPr>
            <w:tcW w:w="780" w:type="dxa"/>
            <w:tcBorders>
              <w:top w:val="nil"/>
              <w:left w:val="nil"/>
              <w:bottom w:val="single" w:sz="4" w:space="0" w:color="auto"/>
              <w:right w:val="single" w:sz="4" w:space="0" w:color="auto"/>
            </w:tcBorders>
            <w:shd w:val="clear" w:color="auto" w:fill="auto"/>
            <w:vAlign w:val="center"/>
          </w:tcPr>
          <w:p w14:paraId="6F959062" w14:textId="636C1A2B"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112,8</w:t>
            </w:r>
            <w:r w:rsidR="00907C9D">
              <w:rPr>
                <w:rFonts w:ascii="Calibri Light" w:hAnsi="Calibri Light" w:cs="Calibri Light"/>
                <w:color w:val="000000"/>
                <w:sz w:val="20"/>
              </w:rPr>
              <w:t>4</w:t>
            </w:r>
          </w:p>
        </w:tc>
      </w:tr>
      <w:tr w:rsidR="003C3FD1" w:rsidRPr="006E431D" w14:paraId="7FCB7B61" w14:textId="77777777" w:rsidTr="003C3FD1">
        <w:trPr>
          <w:trHeight w:val="351"/>
        </w:trPr>
        <w:tc>
          <w:tcPr>
            <w:tcW w:w="1980" w:type="dxa"/>
            <w:gridSpan w:val="2"/>
            <w:shd w:val="clear" w:color="auto" w:fill="FFFFFF"/>
            <w:vAlign w:val="center"/>
          </w:tcPr>
          <w:p w14:paraId="0856EF23" w14:textId="77777777" w:rsidR="003C3FD1" w:rsidRPr="006E431D" w:rsidRDefault="003C3FD1" w:rsidP="003C3FD1">
            <w:pPr>
              <w:spacing w:line="240" w:lineRule="auto"/>
              <w:rPr>
                <w:rFonts w:cs="Calibri"/>
                <w:sz w:val="21"/>
                <w:szCs w:val="21"/>
              </w:rPr>
            </w:pPr>
            <w:r w:rsidRPr="006E431D">
              <w:rPr>
                <w:rFonts w:cs="Calibri"/>
                <w:sz w:val="21"/>
                <w:szCs w:val="21"/>
              </w:rPr>
              <w:t xml:space="preserve">pozostałe jednostki </w:t>
            </w:r>
            <w:r w:rsidRPr="006E431D">
              <w:rPr>
                <w:rFonts w:cs="Calibri"/>
                <w:sz w:val="21"/>
                <w:szCs w:val="21"/>
              </w:rPr>
              <w:lastRenderedPageBreak/>
              <w:t>(oddzielnie)</w:t>
            </w:r>
          </w:p>
        </w:tc>
        <w:tc>
          <w:tcPr>
            <w:tcW w:w="779" w:type="dxa"/>
            <w:gridSpan w:val="2"/>
            <w:tcBorders>
              <w:top w:val="nil"/>
              <w:left w:val="single" w:sz="4" w:space="0" w:color="auto"/>
              <w:bottom w:val="single" w:sz="4" w:space="0" w:color="auto"/>
              <w:right w:val="single" w:sz="4" w:space="0" w:color="auto"/>
            </w:tcBorders>
            <w:shd w:val="clear" w:color="auto" w:fill="auto"/>
            <w:vAlign w:val="center"/>
          </w:tcPr>
          <w:p w14:paraId="0A20B589" w14:textId="633F742B"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lastRenderedPageBreak/>
              <w:t>3,14</w:t>
            </w:r>
          </w:p>
        </w:tc>
        <w:tc>
          <w:tcPr>
            <w:tcW w:w="780" w:type="dxa"/>
            <w:gridSpan w:val="2"/>
            <w:tcBorders>
              <w:top w:val="nil"/>
              <w:left w:val="single" w:sz="4" w:space="0" w:color="auto"/>
              <w:bottom w:val="single" w:sz="4" w:space="0" w:color="auto"/>
              <w:right w:val="single" w:sz="4" w:space="0" w:color="auto"/>
            </w:tcBorders>
            <w:shd w:val="clear" w:color="auto" w:fill="auto"/>
            <w:vAlign w:val="center"/>
          </w:tcPr>
          <w:p w14:paraId="23E0F581" w14:textId="32DA40AF"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5,82</w:t>
            </w:r>
          </w:p>
        </w:tc>
        <w:tc>
          <w:tcPr>
            <w:tcW w:w="779" w:type="dxa"/>
            <w:gridSpan w:val="3"/>
            <w:tcBorders>
              <w:top w:val="nil"/>
              <w:left w:val="single" w:sz="4" w:space="0" w:color="auto"/>
              <w:bottom w:val="single" w:sz="4" w:space="0" w:color="auto"/>
              <w:right w:val="single" w:sz="4" w:space="0" w:color="auto"/>
            </w:tcBorders>
            <w:shd w:val="clear" w:color="auto" w:fill="auto"/>
            <w:vAlign w:val="center"/>
          </w:tcPr>
          <w:p w14:paraId="08371A34" w14:textId="0C01D7A5"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3,49</w:t>
            </w:r>
          </w:p>
        </w:tc>
        <w:tc>
          <w:tcPr>
            <w:tcW w:w="780" w:type="dxa"/>
            <w:gridSpan w:val="3"/>
            <w:tcBorders>
              <w:top w:val="nil"/>
              <w:left w:val="single" w:sz="4" w:space="0" w:color="auto"/>
              <w:bottom w:val="single" w:sz="4" w:space="0" w:color="auto"/>
              <w:right w:val="single" w:sz="4" w:space="0" w:color="auto"/>
            </w:tcBorders>
            <w:shd w:val="clear" w:color="auto" w:fill="auto"/>
            <w:vAlign w:val="center"/>
          </w:tcPr>
          <w:p w14:paraId="44F4E32E" w14:textId="274808C1"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6,57</w:t>
            </w:r>
          </w:p>
        </w:tc>
        <w:tc>
          <w:tcPr>
            <w:tcW w:w="779" w:type="dxa"/>
            <w:tcBorders>
              <w:top w:val="nil"/>
              <w:left w:val="nil"/>
              <w:bottom w:val="single" w:sz="4" w:space="0" w:color="auto"/>
              <w:right w:val="single" w:sz="4" w:space="0" w:color="auto"/>
            </w:tcBorders>
            <w:shd w:val="clear" w:color="auto" w:fill="auto"/>
            <w:vAlign w:val="center"/>
          </w:tcPr>
          <w:p w14:paraId="01BC2E96" w14:textId="17153E59" w:rsidR="003C3FD1" w:rsidRPr="003C3FD1" w:rsidRDefault="00907C9D" w:rsidP="003C3FD1">
            <w:pPr>
              <w:spacing w:line="240" w:lineRule="auto"/>
              <w:rPr>
                <w:rFonts w:ascii="Calibri Light" w:hAnsi="Calibri Light" w:cs="Calibri Light"/>
                <w:sz w:val="20"/>
              </w:rPr>
            </w:pPr>
            <w:r>
              <w:rPr>
                <w:rFonts w:ascii="Calibri Light" w:hAnsi="Calibri Light" w:cs="Calibri Light"/>
                <w:color w:val="000000"/>
                <w:sz w:val="20"/>
              </w:rPr>
              <w:t>16,0</w:t>
            </w:r>
            <w:r w:rsidR="003C3FD1" w:rsidRPr="003C3FD1">
              <w:rPr>
                <w:rFonts w:ascii="Calibri Light" w:hAnsi="Calibri Light" w:cs="Calibri Light"/>
                <w:color w:val="000000"/>
                <w:sz w:val="20"/>
              </w:rPr>
              <w:t>8</w:t>
            </w:r>
          </w:p>
        </w:tc>
        <w:tc>
          <w:tcPr>
            <w:tcW w:w="780" w:type="dxa"/>
            <w:gridSpan w:val="4"/>
            <w:tcBorders>
              <w:top w:val="nil"/>
              <w:left w:val="single" w:sz="4" w:space="0" w:color="auto"/>
              <w:bottom w:val="single" w:sz="4" w:space="0" w:color="auto"/>
              <w:right w:val="single" w:sz="4" w:space="0" w:color="auto"/>
            </w:tcBorders>
            <w:shd w:val="clear" w:color="auto" w:fill="auto"/>
            <w:vAlign w:val="center"/>
          </w:tcPr>
          <w:p w14:paraId="2B53DFEC" w14:textId="5BF14DFF" w:rsidR="003C3FD1" w:rsidRPr="003C3FD1" w:rsidRDefault="00907C9D" w:rsidP="003C3FD1">
            <w:pPr>
              <w:spacing w:line="240" w:lineRule="auto"/>
              <w:rPr>
                <w:rFonts w:ascii="Calibri Light" w:hAnsi="Calibri Light" w:cs="Calibri Light"/>
                <w:sz w:val="20"/>
              </w:rPr>
            </w:pPr>
            <w:r>
              <w:rPr>
                <w:rFonts w:ascii="Calibri Light" w:hAnsi="Calibri Light" w:cs="Calibri Light"/>
                <w:color w:val="000000"/>
                <w:sz w:val="20"/>
              </w:rPr>
              <w:t>21,9</w:t>
            </w:r>
            <w:r w:rsidR="003C3FD1" w:rsidRPr="003C3FD1">
              <w:rPr>
                <w:rFonts w:ascii="Calibri Light" w:hAnsi="Calibri Light" w:cs="Calibri Light"/>
                <w:color w:val="000000"/>
                <w:sz w:val="20"/>
              </w:rPr>
              <w:t>4</w:t>
            </w:r>
          </w:p>
        </w:tc>
        <w:tc>
          <w:tcPr>
            <w:tcW w:w="780" w:type="dxa"/>
            <w:gridSpan w:val="3"/>
            <w:tcBorders>
              <w:top w:val="nil"/>
              <w:left w:val="nil"/>
              <w:bottom w:val="single" w:sz="4" w:space="0" w:color="auto"/>
              <w:right w:val="single" w:sz="4" w:space="0" w:color="auto"/>
            </w:tcBorders>
            <w:shd w:val="clear" w:color="auto" w:fill="auto"/>
            <w:vAlign w:val="center"/>
          </w:tcPr>
          <w:p w14:paraId="4BC239C0" w14:textId="083C0218"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21,64</w:t>
            </w:r>
          </w:p>
        </w:tc>
        <w:tc>
          <w:tcPr>
            <w:tcW w:w="779" w:type="dxa"/>
            <w:gridSpan w:val="2"/>
            <w:tcBorders>
              <w:top w:val="nil"/>
              <w:left w:val="nil"/>
              <w:bottom w:val="single" w:sz="4" w:space="0" w:color="auto"/>
              <w:right w:val="single" w:sz="4" w:space="0" w:color="auto"/>
            </w:tcBorders>
            <w:shd w:val="clear" w:color="auto" w:fill="auto"/>
            <w:vAlign w:val="center"/>
          </w:tcPr>
          <w:p w14:paraId="752E637F" w14:textId="0129108A"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21,20</w:t>
            </w:r>
          </w:p>
        </w:tc>
        <w:tc>
          <w:tcPr>
            <w:tcW w:w="780" w:type="dxa"/>
            <w:gridSpan w:val="2"/>
            <w:tcBorders>
              <w:top w:val="nil"/>
              <w:left w:val="nil"/>
              <w:bottom w:val="single" w:sz="4" w:space="0" w:color="auto"/>
              <w:right w:val="single" w:sz="4" w:space="0" w:color="auto"/>
            </w:tcBorders>
            <w:shd w:val="clear" w:color="auto" w:fill="auto"/>
            <w:vAlign w:val="center"/>
          </w:tcPr>
          <w:p w14:paraId="0FABFCCB" w14:textId="1F6C2BFE"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12,37</w:t>
            </w:r>
          </w:p>
        </w:tc>
        <w:tc>
          <w:tcPr>
            <w:tcW w:w="779" w:type="dxa"/>
            <w:tcBorders>
              <w:top w:val="nil"/>
              <w:left w:val="nil"/>
              <w:bottom w:val="single" w:sz="4" w:space="0" w:color="auto"/>
              <w:right w:val="single" w:sz="4" w:space="0" w:color="auto"/>
            </w:tcBorders>
            <w:shd w:val="clear" w:color="auto" w:fill="auto"/>
            <w:vAlign w:val="center"/>
          </w:tcPr>
          <w:p w14:paraId="540DC2C0" w14:textId="13E0690C"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1,76</w:t>
            </w:r>
          </w:p>
        </w:tc>
        <w:tc>
          <w:tcPr>
            <w:tcW w:w="780" w:type="dxa"/>
            <w:tcBorders>
              <w:top w:val="nil"/>
              <w:left w:val="nil"/>
              <w:bottom w:val="single" w:sz="4" w:space="0" w:color="auto"/>
              <w:right w:val="single" w:sz="4" w:space="0" w:color="auto"/>
            </w:tcBorders>
            <w:shd w:val="clear" w:color="auto" w:fill="auto"/>
            <w:vAlign w:val="center"/>
          </w:tcPr>
          <w:p w14:paraId="2EF512C6" w14:textId="232AB210"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1,58</w:t>
            </w:r>
          </w:p>
        </w:tc>
        <w:tc>
          <w:tcPr>
            <w:tcW w:w="780" w:type="dxa"/>
            <w:tcBorders>
              <w:top w:val="nil"/>
              <w:left w:val="nil"/>
              <w:bottom w:val="single" w:sz="4" w:space="0" w:color="auto"/>
              <w:right w:val="single" w:sz="4" w:space="0" w:color="auto"/>
            </w:tcBorders>
            <w:shd w:val="clear" w:color="auto" w:fill="auto"/>
            <w:vAlign w:val="center"/>
          </w:tcPr>
          <w:p w14:paraId="0ADDF34D" w14:textId="654B4C1C" w:rsidR="003C3FD1" w:rsidRPr="003C3FD1" w:rsidRDefault="00907C9D" w:rsidP="003C3FD1">
            <w:pPr>
              <w:spacing w:line="240" w:lineRule="auto"/>
              <w:rPr>
                <w:rFonts w:ascii="Calibri Light" w:hAnsi="Calibri Light" w:cs="Calibri Light"/>
                <w:sz w:val="20"/>
              </w:rPr>
            </w:pPr>
            <w:r>
              <w:rPr>
                <w:rFonts w:ascii="Calibri Light" w:hAnsi="Calibri Light" w:cs="Calibri Light"/>
                <w:color w:val="000000"/>
                <w:sz w:val="20"/>
              </w:rPr>
              <w:t>115,57</w:t>
            </w:r>
          </w:p>
        </w:tc>
      </w:tr>
      <w:tr w:rsidR="003C3FD1" w:rsidRPr="006E431D" w14:paraId="018EE367" w14:textId="77777777" w:rsidTr="003C3FD1">
        <w:trPr>
          <w:trHeight w:val="360"/>
        </w:trPr>
        <w:tc>
          <w:tcPr>
            <w:tcW w:w="1980" w:type="dxa"/>
            <w:gridSpan w:val="2"/>
            <w:shd w:val="clear" w:color="auto" w:fill="FFFFFF"/>
            <w:vAlign w:val="center"/>
          </w:tcPr>
          <w:p w14:paraId="3C493119" w14:textId="77777777" w:rsidR="003C3FD1" w:rsidRPr="006E431D" w:rsidRDefault="003C3FD1" w:rsidP="003C3FD1">
            <w:pPr>
              <w:spacing w:line="240" w:lineRule="auto"/>
              <w:rPr>
                <w:rFonts w:cs="Calibri"/>
                <w:sz w:val="21"/>
                <w:szCs w:val="21"/>
              </w:rPr>
            </w:pPr>
            <w:r w:rsidRPr="006E431D">
              <w:rPr>
                <w:rFonts w:cs="Calibri"/>
                <w:b/>
                <w:sz w:val="21"/>
                <w:szCs w:val="21"/>
              </w:rPr>
              <w:t>Saldo ogółem</w:t>
            </w:r>
          </w:p>
        </w:tc>
        <w:tc>
          <w:tcPr>
            <w:tcW w:w="7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ED6578" w14:textId="24815C73"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-379,58</w:t>
            </w:r>
          </w:p>
        </w:tc>
        <w:tc>
          <w:tcPr>
            <w:tcW w:w="780" w:type="dxa"/>
            <w:gridSpan w:val="2"/>
            <w:tcBorders>
              <w:top w:val="nil"/>
              <w:left w:val="single" w:sz="4" w:space="0" w:color="auto"/>
              <w:bottom w:val="single" w:sz="4" w:space="0" w:color="auto"/>
              <w:right w:val="single" w:sz="4" w:space="0" w:color="auto"/>
            </w:tcBorders>
            <w:shd w:val="clear" w:color="auto" w:fill="auto"/>
            <w:vAlign w:val="center"/>
          </w:tcPr>
          <w:p w14:paraId="545AA12E" w14:textId="0CED1905" w:rsidR="003C3FD1" w:rsidRPr="003C3FD1" w:rsidRDefault="008B717F" w:rsidP="003C3FD1">
            <w:pPr>
              <w:rPr>
                <w:rFonts w:ascii="Calibri Light" w:hAnsi="Calibri Light" w:cs="Calibri Light"/>
                <w:sz w:val="20"/>
              </w:rPr>
            </w:pPr>
            <w:r>
              <w:rPr>
                <w:rFonts w:ascii="Calibri Light" w:hAnsi="Calibri Light" w:cs="Calibri Light"/>
                <w:color w:val="000000"/>
                <w:sz w:val="20"/>
              </w:rPr>
              <w:t>-621,14</w:t>
            </w:r>
          </w:p>
        </w:tc>
        <w:tc>
          <w:tcPr>
            <w:tcW w:w="779" w:type="dxa"/>
            <w:gridSpan w:val="3"/>
            <w:tcBorders>
              <w:top w:val="nil"/>
              <w:left w:val="single" w:sz="4" w:space="0" w:color="auto"/>
              <w:bottom w:val="single" w:sz="4" w:space="0" w:color="auto"/>
              <w:right w:val="single" w:sz="4" w:space="0" w:color="auto"/>
            </w:tcBorders>
            <w:shd w:val="clear" w:color="auto" w:fill="auto"/>
            <w:vAlign w:val="center"/>
          </w:tcPr>
          <w:p w14:paraId="33E653D4" w14:textId="16628C54" w:rsidR="003C3FD1" w:rsidRPr="003C3FD1" w:rsidRDefault="008B717F" w:rsidP="003C3FD1">
            <w:pPr>
              <w:rPr>
                <w:rFonts w:ascii="Calibri Light" w:hAnsi="Calibri Light" w:cs="Calibri Light"/>
                <w:sz w:val="20"/>
              </w:rPr>
            </w:pPr>
            <w:r>
              <w:rPr>
                <w:rFonts w:ascii="Calibri Light" w:hAnsi="Calibri Light" w:cs="Calibri Light"/>
                <w:color w:val="000000"/>
                <w:sz w:val="20"/>
              </w:rPr>
              <w:t>-824,07</w:t>
            </w:r>
          </w:p>
        </w:tc>
        <w:tc>
          <w:tcPr>
            <w:tcW w:w="780" w:type="dxa"/>
            <w:gridSpan w:val="3"/>
            <w:tcBorders>
              <w:top w:val="nil"/>
              <w:left w:val="single" w:sz="4" w:space="0" w:color="auto"/>
              <w:bottom w:val="single" w:sz="4" w:space="0" w:color="auto"/>
              <w:right w:val="single" w:sz="4" w:space="0" w:color="auto"/>
            </w:tcBorders>
            <w:shd w:val="clear" w:color="auto" w:fill="auto"/>
            <w:vAlign w:val="center"/>
          </w:tcPr>
          <w:p w14:paraId="262AB7FF" w14:textId="1F98FB0D" w:rsidR="003C3FD1" w:rsidRPr="003C3FD1" w:rsidRDefault="008B717F" w:rsidP="003C3FD1">
            <w:pPr>
              <w:rPr>
                <w:rFonts w:ascii="Calibri Light" w:hAnsi="Calibri Light" w:cs="Calibri Light"/>
                <w:sz w:val="20"/>
              </w:rPr>
            </w:pPr>
            <w:r>
              <w:rPr>
                <w:rFonts w:ascii="Calibri Light" w:hAnsi="Calibri Light" w:cs="Calibri Light"/>
                <w:color w:val="000000"/>
                <w:sz w:val="20"/>
              </w:rPr>
              <w:t>-575,27</w:t>
            </w:r>
          </w:p>
        </w:tc>
        <w:tc>
          <w:tcPr>
            <w:tcW w:w="779" w:type="dxa"/>
            <w:tcBorders>
              <w:top w:val="nil"/>
              <w:left w:val="nil"/>
              <w:bottom w:val="single" w:sz="4" w:space="0" w:color="auto"/>
              <w:right w:val="single" w:sz="4" w:space="0" w:color="auto"/>
            </w:tcBorders>
            <w:shd w:val="clear" w:color="auto" w:fill="auto"/>
            <w:vAlign w:val="center"/>
          </w:tcPr>
          <w:p w14:paraId="4FE16C28" w14:textId="42903C15" w:rsidR="003C3FD1" w:rsidRPr="003C3FD1" w:rsidRDefault="00907C9D" w:rsidP="003C3FD1">
            <w:pPr>
              <w:rPr>
                <w:rFonts w:ascii="Calibri Light" w:hAnsi="Calibri Light" w:cs="Calibri Light"/>
                <w:sz w:val="20"/>
              </w:rPr>
            </w:pPr>
            <w:r>
              <w:rPr>
                <w:rFonts w:ascii="Calibri Light" w:hAnsi="Calibri Light" w:cs="Calibri Light"/>
                <w:color w:val="000000"/>
                <w:sz w:val="20"/>
              </w:rPr>
              <w:t>-602</w:t>
            </w:r>
            <w:r w:rsidR="003C3FD1" w:rsidRPr="003C3FD1">
              <w:rPr>
                <w:rFonts w:ascii="Calibri Light" w:hAnsi="Calibri Light" w:cs="Calibri Light"/>
                <w:color w:val="000000"/>
                <w:sz w:val="20"/>
              </w:rPr>
              <w:t>,2</w:t>
            </w:r>
            <w:r>
              <w:rPr>
                <w:rFonts w:ascii="Calibri Light" w:hAnsi="Calibri Light" w:cs="Calibri Light"/>
                <w:color w:val="000000"/>
                <w:sz w:val="20"/>
              </w:rPr>
              <w:t>2</w:t>
            </w:r>
          </w:p>
        </w:tc>
        <w:tc>
          <w:tcPr>
            <w:tcW w:w="780" w:type="dxa"/>
            <w:gridSpan w:val="4"/>
            <w:tcBorders>
              <w:top w:val="nil"/>
              <w:left w:val="single" w:sz="4" w:space="0" w:color="auto"/>
              <w:bottom w:val="single" w:sz="4" w:space="0" w:color="auto"/>
              <w:right w:val="single" w:sz="4" w:space="0" w:color="auto"/>
            </w:tcBorders>
            <w:shd w:val="clear" w:color="auto" w:fill="auto"/>
            <w:vAlign w:val="center"/>
          </w:tcPr>
          <w:p w14:paraId="15FF0F0E" w14:textId="0439ABF0" w:rsidR="003C3FD1" w:rsidRPr="003C3FD1" w:rsidRDefault="00907C9D" w:rsidP="003C3FD1">
            <w:pPr>
              <w:rPr>
                <w:rFonts w:ascii="Calibri Light" w:hAnsi="Calibri Light" w:cs="Calibri Light"/>
                <w:sz w:val="20"/>
              </w:rPr>
            </w:pPr>
            <w:r>
              <w:rPr>
                <w:rFonts w:ascii="Calibri Light" w:hAnsi="Calibri Light" w:cs="Calibri Light"/>
                <w:color w:val="000000"/>
                <w:sz w:val="20"/>
              </w:rPr>
              <w:t>-645,52</w:t>
            </w:r>
          </w:p>
        </w:tc>
        <w:tc>
          <w:tcPr>
            <w:tcW w:w="780" w:type="dxa"/>
            <w:gridSpan w:val="3"/>
            <w:tcBorders>
              <w:top w:val="nil"/>
              <w:left w:val="nil"/>
              <w:bottom w:val="single" w:sz="4" w:space="0" w:color="auto"/>
              <w:right w:val="single" w:sz="4" w:space="0" w:color="auto"/>
            </w:tcBorders>
            <w:shd w:val="clear" w:color="auto" w:fill="auto"/>
            <w:vAlign w:val="center"/>
          </w:tcPr>
          <w:p w14:paraId="74F13B5D" w14:textId="2013A47A" w:rsidR="003C3FD1" w:rsidRPr="003C3FD1" w:rsidRDefault="00907C9D" w:rsidP="003C3FD1">
            <w:pPr>
              <w:rPr>
                <w:rFonts w:ascii="Calibri Light" w:hAnsi="Calibri Light" w:cs="Calibri Light"/>
                <w:sz w:val="20"/>
              </w:rPr>
            </w:pPr>
            <w:r>
              <w:rPr>
                <w:rFonts w:ascii="Calibri Light" w:hAnsi="Calibri Light" w:cs="Calibri Light"/>
                <w:color w:val="000000"/>
                <w:sz w:val="20"/>
              </w:rPr>
              <w:t>-1036</w:t>
            </w:r>
            <w:r w:rsidR="003C3FD1" w:rsidRPr="003C3FD1">
              <w:rPr>
                <w:rFonts w:ascii="Calibri Light" w:hAnsi="Calibri Light" w:cs="Calibri Light"/>
                <w:color w:val="000000"/>
                <w:sz w:val="20"/>
              </w:rPr>
              <w:t>,0</w:t>
            </w:r>
            <w:r>
              <w:rPr>
                <w:rFonts w:ascii="Calibri Light" w:hAnsi="Calibri Light" w:cs="Calibri Light"/>
                <w:color w:val="000000"/>
                <w:sz w:val="20"/>
              </w:rPr>
              <w:t>8</w:t>
            </w:r>
          </w:p>
        </w:tc>
        <w:tc>
          <w:tcPr>
            <w:tcW w:w="779" w:type="dxa"/>
            <w:gridSpan w:val="2"/>
            <w:tcBorders>
              <w:top w:val="nil"/>
              <w:left w:val="nil"/>
              <w:bottom w:val="single" w:sz="4" w:space="0" w:color="auto"/>
              <w:right w:val="single" w:sz="4" w:space="0" w:color="auto"/>
            </w:tcBorders>
            <w:shd w:val="clear" w:color="auto" w:fill="auto"/>
            <w:vAlign w:val="center"/>
          </w:tcPr>
          <w:p w14:paraId="657F503A" w14:textId="72038FE7" w:rsidR="003C3FD1" w:rsidRPr="003C3FD1" w:rsidRDefault="00907C9D" w:rsidP="003C3FD1">
            <w:pPr>
              <w:rPr>
                <w:rFonts w:ascii="Calibri Light" w:hAnsi="Calibri Light" w:cs="Calibri Light"/>
                <w:sz w:val="20"/>
              </w:rPr>
            </w:pPr>
            <w:r>
              <w:rPr>
                <w:rFonts w:ascii="Calibri Light" w:hAnsi="Calibri Light" w:cs="Calibri Light"/>
                <w:color w:val="000000"/>
                <w:sz w:val="20"/>
              </w:rPr>
              <w:t>-1283,23</w:t>
            </w:r>
          </w:p>
        </w:tc>
        <w:tc>
          <w:tcPr>
            <w:tcW w:w="780" w:type="dxa"/>
            <w:gridSpan w:val="2"/>
            <w:tcBorders>
              <w:top w:val="nil"/>
              <w:left w:val="nil"/>
              <w:bottom w:val="single" w:sz="4" w:space="0" w:color="auto"/>
              <w:right w:val="single" w:sz="4" w:space="0" w:color="auto"/>
            </w:tcBorders>
            <w:shd w:val="clear" w:color="auto" w:fill="auto"/>
            <w:vAlign w:val="center"/>
          </w:tcPr>
          <w:p w14:paraId="60359B35" w14:textId="6D38D332" w:rsidR="003C3FD1" w:rsidRPr="003C3FD1" w:rsidRDefault="00907C9D" w:rsidP="003C3FD1">
            <w:pPr>
              <w:rPr>
                <w:rFonts w:ascii="Calibri Light" w:hAnsi="Calibri Light" w:cs="Calibri Light"/>
                <w:sz w:val="20"/>
              </w:rPr>
            </w:pPr>
            <w:r>
              <w:rPr>
                <w:rFonts w:ascii="Calibri Light" w:hAnsi="Calibri Light" w:cs="Calibri Light"/>
                <w:color w:val="000000"/>
                <w:sz w:val="20"/>
              </w:rPr>
              <w:t>-635</w:t>
            </w:r>
            <w:r w:rsidR="003C3FD1" w:rsidRPr="003C3FD1">
              <w:rPr>
                <w:rFonts w:ascii="Calibri Light" w:hAnsi="Calibri Light" w:cs="Calibri Light"/>
                <w:color w:val="000000"/>
                <w:sz w:val="20"/>
              </w:rPr>
              <w:t>,6</w:t>
            </w:r>
            <w:r>
              <w:rPr>
                <w:rFonts w:ascii="Calibri Light" w:hAnsi="Calibri Light" w:cs="Calibri Light"/>
                <w:color w:val="000000"/>
                <w:sz w:val="20"/>
              </w:rPr>
              <w:t>5</w:t>
            </w:r>
          </w:p>
        </w:tc>
        <w:tc>
          <w:tcPr>
            <w:tcW w:w="779" w:type="dxa"/>
            <w:tcBorders>
              <w:top w:val="nil"/>
              <w:left w:val="nil"/>
              <w:bottom w:val="single" w:sz="4" w:space="0" w:color="auto"/>
              <w:right w:val="single" w:sz="4" w:space="0" w:color="auto"/>
            </w:tcBorders>
            <w:shd w:val="clear" w:color="auto" w:fill="auto"/>
            <w:vAlign w:val="center"/>
          </w:tcPr>
          <w:p w14:paraId="03902DCE" w14:textId="1286B663" w:rsidR="003C3FD1" w:rsidRPr="003C3FD1" w:rsidRDefault="00907C9D" w:rsidP="003C3FD1">
            <w:pPr>
              <w:rPr>
                <w:rFonts w:ascii="Calibri Light" w:hAnsi="Calibri Light" w:cs="Calibri Light"/>
                <w:sz w:val="20"/>
              </w:rPr>
            </w:pPr>
            <w:r>
              <w:rPr>
                <w:rFonts w:ascii="Calibri Light" w:hAnsi="Calibri Light" w:cs="Calibri Light"/>
                <w:color w:val="000000"/>
                <w:sz w:val="20"/>
              </w:rPr>
              <w:t>-625,16</w:t>
            </w:r>
          </w:p>
        </w:tc>
        <w:tc>
          <w:tcPr>
            <w:tcW w:w="780" w:type="dxa"/>
            <w:tcBorders>
              <w:top w:val="nil"/>
              <w:left w:val="nil"/>
              <w:bottom w:val="single" w:sz="4" w:space="0" w:color="auto"/>
              <w:right w:val="single" w:sz="4" w:space="0" w:color="auto"/>
            </w:tcBorders>
            <w:shd w:val="clear" w:color="auto" w:fill="auto"/>
            <w:vAlign w:val="center"/>
          </w:tcPr>
          <w:p w14:paraId="4D39DA61" w14:textId="6AB88268" w:rsidR="003C3FD1" w:rsidRPr="003C3FD1" w:rsidRDefault="00907C9D" w:rsidP="003C3FD1">
            <w:pPr>
              <w:rPr>
                <w:rFonts w:ascii="Calibri Light" w:hAnsi="Calibri Light" w:cs="Calibri Light"/>
                <w:sz w:val="20"/>
              </w:rPr>
            </w:pPr>
            <w:r>
              <w:rPr>
                <w:rFonts w:ascii="Calibri Light" w:hAnsi="Calibri Light" w:cs="Calibri Light"/>
                <w:color w:val="000000"/>
                <w:sz w:val="20"/>
              </w:rPr>
              <w:t>-577,17</w:t>
            </w:r>
          </w:p>
        </w:tc>
        <w:tc>
          <w:tcPr>
            <w:tcW w:w="780" w:type="dxa"/>
            <w:tcBorders>
              <w:top w:val="nil"/>
              <w:left w:val="nil"/>
              <w:bottom w:val="single" w:sz="4" w:space="0" w:color="auto"/>
              <w:right w:val="single" w:sz="4" w:space="0" w:color="auto"/>
            </w:tcBorders>
            <w:shd w:val="clear" w:color="auto" w:fill="auto"/>
            <w:vAlign w:val="center"/>
          </w:tcPr>
          <w:p w14:paraId="3F7B8AF6" w14:textId="11B4C07F" w:rsidR="003C3FD1" w:rsidRPr="003C3FD1" w:rsidRDefault="00907C9D" w:rsidP="003C3FD1">
            <w:pPr>
              <w:rPr>
                <w:rFonts w:ascii="Calibri Light" w:hAnsi="Calibri Light" w:cs="Calibri Light"/>
                <w:sz w:val="20"/>
              </w:rPr>
            </w:pPr>
            <w:r>
              <w:rPr>
                <w:rFonts w:ascii="Calibri Light" w:hAnsi="Calibri Light" w:cs="Calibri Light"/>
                <w:color w:val="000000"/>
                <w:sz w:val="20"/>
              </w:rPr>
              <w:t>-7805,09</w:t>
            </w:r>
          </w:p>
        </w:tc>
      </w:tr>
      <w:tr w:rsidR="003C3FD1" w:rsidRPr="006E431D" w14:paraId="11C1B9D6" w14:textId="77777777" w:rsidTr="003C3FD1">
        <w:trPr>
          <w:trHeight w:val="360"/>
        </w:trPr>
        <w:tc>
          <w:tcPr>
            <w:tcW w:w="1980" w:type="dxa"/>
            <w:gridSpan w:val="2"/>
            <w:shd w:val="clear" w:color="auto" w:fill="FFFFFF"/>
            <w:vAlign w:val="center"/>
          </w:tcPr>
          <w:p w14:paraId="61B68656" w14:textId="77777777" w:rsidR="003C3FD1" w:rsidRPr="006E431D" w:rsidRDefault="003C3FD1" w:rsidP="003C3FD1">
            <w:pPr>
              <w:spacing w:line="240" w:lineRule="auto"/>
              <w:rPr>
                <w:rFonts w:cs="Calibri"/>
                <w:sz w:val="21"/>
                <w:szCs w:val="21"/>
              </w:rPr>
            </w:pPr>
            <w:r w:rsidRPr="006E431D">
              <w:rPr>
                <w:rFonts w:cs="Calibri"/>
                <w:sz w:val="21"/>
                <w:szCs w:val="21"/>
              </w:rPr>
              <w:t>budżet państwa</w:t>
            </w:r>
          </w:p>
        </w:tc>
        <w:tc>
          <w:tcPr>
            <w:tcW w:w="779" w:type="dxa"/>
            <w:gridSpan w:val="2"/>
            <w:tcBorders>
              <w:top w:val="nil"/>
              <w:left w:val="single" w:sz="4" w:space="0" w:color="auto"/>
              <w:bottom w:val="single" w:sz="4" w:space="0" w:color="auto"/>
              <w:right w:val="single" w:sz="4" w:space="0" w:color="auto"/>
            </w:tcBorders>
            <w:shd w:val="clear" w:color="auto" w:fill="auto"/>
            <w:vAlign w:val="center"/>
          </w:tcPr>
          <w:p w14:paraId="324C799F" w14:textId="363B0F49"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-329,28</w:t>
            </w:r>
          </w:p>
        </w:tc>
        <w:tc>
          <w:tcPr>
            <w:tcW w:w="780" w:type="dxa"/>
            <w:gridSpan w:val="2"/>
            <w:tcBorders>
              <w:top w:val="nil"/>
              <w:left w:val="single" w:sz="4" w:space="0" w:color="auto"/>
              <w:bottom w:val="single" w:sz="4" w:space="0" w:color="auto"/>
              <w:right w:val="single" w:sz="4" w:space="0" w:color="auto"/>
            </w:tcBorders>
            <w:shd w:val="clear" w:color="auto" w:fill="auto"/>
            <w:vAlign w:val="center"/>
          </w:tcPr>
          <w:p w14:paraId="3AE288AD" w14:textId="3AC52ECF" w:rsidR="003C3FD1" w:rsidRPr="003C3FD1" w:rsidRDefault="008B717F" w:rsidP="003C3FD1">
            <w:pPr>
              <w:spacing w:line="240" w:lineRule="auto"/>
              <w:rPr>
                <w:rFonts w:ascii="Calibri Light" w:hAnsi="Calibri Light" w:cs="Calibri Light"/>
                <w:sz w:val="20"/>
              </w:rPr>
            </w:pPr>
            <w:r>
              <w:rPr>
                <w:rFonts w:ascii="Calibri Light" w:hAnsi="Calibri Light" w:cs="Calibri Light"/>
                <w:color w:val="000000"/>
                <w:sz w:val="20"/>
              </w:rPr>
              <w:t>-607,31</w:t>
            </w:r>
          </w:p>
        </w:tc>
        <w:tc>
          <w:tcPr>
            <w:tcW w:w="779" w:type="dxa"/>
            <w:gridSpan w:val="3"/>
            <w:tcBorders>
              <w:top w:val="nil"/>
              <w:left w:val="single" w:sz="4" w:space="0" w:color="auto"/>
              <w:bottom w:val="single" w:sz="4" w:space="0" w:color="auto"/>
              <w:right w:val="single" w:sz="4" w:space="0" w:color="auto"/>
            </w:tcBorders>
            <w:shd w:val="clear" w:color="auto" w:fill="auto"/>
            <w:vAlign w:val="center"/>
          </w:tcPr>
          <w:p w14:paraId="1FA22C5E" w14:textId="5B92189A" w:rsidR="003C3FD1" w:rsidRPr="003C3FD1" w:rsidRDefault="008B717F" w:rsidP="003C3FD1">
            <w:pPr>
              <w:spacing w:line="240" w:lineRule="auto"/>
              <w:rPr>
                <w:rFonts w:ascii="Calibri Light" w:hAnsi="Calibri Light" w:cs="Calibri Light"/>
                <w:sz w:val="20"/>
              </w:rPr>
            </w:pPr>
            <w:r>
              <w:rPr>
                <w:rFonts w:ascii="Calibri Light" w:hAnsi="Calibri Light" w:cs="Calibri Light"/>
                <w:color w:val="000000"/>
                <w:sz w:val="20"/>
              </w:rPr>
              <w:t>- 811,7</w:t>
            </w:r>
            <w:r w:rsidR="003C3FD1" w:rsidRPr="003C3FD1">
              <w:rPr>
                <w:rFonts w:ascii="Calibri Light" w:hAnsi="Calibri Light" w:cs="Calibri Light"/>
                <w:color w:val="000000"/>
                <w:sz w:val="20"/>
              </w:rPr>
              <w:t>1</w:t>
            </w:r>
          </w:p>
        </w:tc>
        <w:tc>
          <w:tcPr>
            <w:tcW w:w="780" w:type="dxa"/>
            <w:gridSpan w:val="3"/>
            <w:tcBorders>
              <w:top w:val="nil"/>
              <w:left w:val="single" w:sz="4" w:space="0" w:color="auto"/>
              <w:bottom w:val="single" w:sz="4" w:space="0" w:color="auto"/>
              <w:right w:val="single" w:sz="4" w:space="0" w:color="auto"/>
            </w:tcBorders>
            <w:shd w:val="clear" w:color="auto" w:fill="auto"/>
            <w:vAlign w:val="center"/>
          </w:tcPr>
          <w:p w14:paraId="2B8CCB9F" w14:textId="62CD85D8" w:rsidR="003C3FD1" w:rsidRPr="003C3FD1" w:rsidRDefault="008B717F" w:rsidP="003C3FD1">
            <w:pPr>
              <w:spacing w:line="240" w:lineRule="auto"/>
              <w:rPr>
                <w:rFonts w:ascii="Calibri Light" w:hAnsi="Calibri Light" w:cs="Calibri Light"/>
                <w:sz w:val="20"/>
              </w:rPr>
            </w:pPr>
            <w:r>
              <w:rPr>
                <w:rFonts w:ascii="Calibri Light" w:hAnsi="Calibri Light" w:cs="Calibri Light"/>
                <w:color w:val="000000"/>
                <w:sz w:val="20"/>
              </w:rPr>
              <w:t>-560,12</w:t>
            </w:r>
          </w:p>
        </w:tc>
        <w:tc>
          <w:tcPr>
            <w:tcW w:w="779" w:type="dxa"/>
            <w:tcBorders>
              <w:top w:val="nil"/>
              <w:left w:val="nil"/>
              <w:bottom w:val="single" w:sz="4" w:space="0" w:color="auto"/>
              <w:right w:val="single" w:sz="4" w:space="0" w:color="auto"/>
            </w:tcBorders>
            <w:shd w:val="clear" w:color="auto" w:fill="auto"/>
            <w:vAlign w:val="center"/>
          </w:tcPr>
          <w:p w14:paraId="536C5273" w14:textId="78C66000" w:rsidR="003C3FD1" w:rsidRPr="003C3FD1" w:rsidRDefault="00907C9D" w:rsidP="003C3FD1">
            <w:pPr>
              <w:spacing w:line="240" w:lineRule="auto"/>
              <w:rPr>
                <w:rFonts w:ascii="Calibri Light" w:hAnsi="Calibri Light" w:cs="Calibri Light"/>
                <w:sz w:val="20"/>
              </w:rPr>
            </w:pPr>
            <w:r>
              <w:rPr>
                <w:rFonts w:ascii="Calibri Light" w:hAnsi="Calibri Light" w:cs="Calibri Light"/>
                <w:color w:val="000000"/>
                <w:sz w:val="20"/>
              </w:rPr>
              <w:t>-579,84</w:t>
            </w:r>
          </w:p>
        </w:tc>
        <w:tc>
          <w:tcPr>
            <w:tcW w:w="780" w:type="dxa"/>
            <w:gridSpan w:val="4"/>
            <w:tcBorders>
              <w:top w:val="nil"/>
              <w:left w:val="single" w:sz="4" w:space="0" w:color="auto"/>
              <w:bottom w:val="single" w:sz="4" w:space="0" w:color="auto"/>
              <w:right w:val="single" w:sz="4" w:space="0" w:color="auto"/>
            </w:tcBorders>
            <w:shd w:val="clear" w:color="auto" w:fill="auto"/>
            <w:vAlign w:val="center"/>
          </w:tcPr>
          <w:p w14:paraId="7DA3EEC0" w14:textId="2F6344CA" w:rsidR="003C3FD1" w:rsidRPr="003C3FD1" w:rsidRDefault="00907C9D" w:rsidP="003C3FD1">
            <w:pPr>
              <w:spacing w:line="240" w:lineRule="auto"/>
              <w:rPr>
                <w:rFonts w:ascii="Calibri Light" w:hAnsi="Calibri Light" w:cs="Calibri Light"/>
                <w:sz w:val="20"/>
              </w:rPr>
            </w:pPr>
            <w:r>
              <w:rPr>
                <w:rFonts w:ascii="Calibri Light" w:hAnsi="Calibri Light" w:cs="Calibri Light"/>
                <w:color w:val="000000"/>
                <w:sz w:val="20"/>
              </w:rPr>
              <w:t>-621,26</w:t>
            </w:r>
          </w:p>
        </w:tc>
        <w:tc>
          <w:tcPr>
            <w:tcW w:w="780" w:type="dxa"/>
            <w:gridSpan w:val="3"/>
            <w:tcBorders>
              <w:top w:val="nil"/>
              <w:left w:val="nil"/>
              <w:bottom w:val="single" w:sz="4" w:space="0" w:color="auto"/>
              <w:right w:val="single" w:sz="4" w:space="0" w:color="auto"/>
            </w:tcBorders>
            <w:shd w:val="clear" w:color="auto" w:fill="auto"/>
            <w:vAlign w:val="center"/>
          </w:tcPr>
          <w:p w14:paraId="150B27F3" w14:textId="2A8B074B" w:rsidR="003C3FD1" w:rsidRPr="003C3FD1" w:rsidRDefault="00DF4A8C" w:rsidP="003C3FD1">
            <w:pPr>
              <w:spacing w:line="240" w:lineRule="auto"/>
              <w:rPr>
                <w:rFonts w:ascii="Calibri Light" w:hAnsi="Calibri Light" w:cs="Calibri Light"/>
                <w:sz w:val="20"/>
              </w:rPr>
            </w:pPr>
            <w:r>
              <w:rPr>
                <w:rFonts w:ascii="Calibri Light" w:hAnsi="Calibri Light" w:cs="Calibri Light"/>
                <w:color w:val="000000"/>
                <w:sz w:val="20"/>
              </w:rPr>
              <w:t>-1012</w:t>
            </w:r>
            <w:r w:rsidR="003C3FD1" w:rsidRPr="003C3FD1">
              <w:rPr>
                <w:rFonts w:ascii="Calibri Light" w:hAnsi="Calibri Light" w:cs="Calibri Light"/>
                <w:color w:val="000000"/>
                <w:sz w:val="20"/>
              </w:rPr>
              <w:t>,3</w:t>
            </w:r>
            <w:r>
              <w:rPr>
                <w:rFonts w:ascii="Calibri Light" w:hAnsi="Calibri Light" w:cs="Calibri Light"/>
                <w:color w:val="000000"/>
                <w:sz w:val="20"/>
              </w:rPr>
              <w:t>8</w:t>
            </w:r>
          </w:p>
        </w:tc>
        <w:tc>
          <w:tcPr>
            <w:tcW w:w="779" w:type="dxa"/>
            <w:gridSpan w:val="2"/>
            <w:tcBorders>
              <w:top w:val="nil"/>
              <w:left w:val="nil"/>
              <w:bottom w:val="single" w:sz="4" w:space="0" w:color="auto"/>
              <w:right w:val="single" w:sz="4" w:space="0" w:color="auto"/>
            </w:tcBorders>
            <w:shd w:val="clear" w:color="auto" w:fill="auto"/>
            <w:vAlign w:val="center"/>
          </w:tcPr>
          <w:p w14:paraId="680853D7" w14:textId="6E77BCCE" w:rsidR="003C3FD1" w:rsidRPr="003C3FD1" w:rsidRDefault="00DF4A8C" w:rsidP="003C3FD1">
            <w:pPr>
              <w:spacing w:line="240" w:lineRule="auto"/>
              <w:rPr>
                <w:rFonts w:ascii="Calibri Light" w:hAnsi="Calibri Light" w:cs="Calibri Light"/>
                <w:sz w:val="20"/>
              </w:rPr>
            </w:pPr>
            <w:r>
              <w:rPr>
                <w:rFonts w:ascii="Calibri Light" w:hAnsi="Calibri Light" w:cs="Calibri Light"/>
                <w:color w:val="000000"/>
                <w:sz w:val="20"/>
              </w:rPr>
              <w:t>-1260,10</w:t>
            </w:r>
          </w:p>
        </w:tc>
        <w:tc>
          <w:tcPr>
            <w:tcW w:w="780" w:type="dxa"/>
            <w:gridSpan w:val="2"/>
            <w:tcBorders>
              <w:top w:val="nil"/>
              <w:left w:val="nil"/>
              <w:bottom w:val="single" w:sz="4" w:space="0" w:color="auto"/>
              <w:right w:val="single" w:sz="4" w:space="0" w:color="auto"/>
            </w:tcBorders>
            <w:shd w:val="clear" w:color="auto" w:fill="auto"/>
            <w:vAlign w:val="center"/>
          </w:tcPr>
          <w:p w14:paraId="228552A6" w14:textId="4F15B123" w:rsidR="003C3FD1" w:rsidRPr="003C3FD1" w:rsidRDefault="00DF4A8C" w:rsidP="003C3FD1">
            <w:pPr>
              <w:spacing w:line="240" w:lineRule="auto"/>
              <w:rPr>
                <w:rFonts w:ascii="Calibri Light" w:hAnsi="Calibri Light" w:cs="Calibri Light"/>
                <w:sz w:val="20"/>
              </w:rPr>
            </w:pPr>
            <w:r>
              <w:rPr>
                <w:rFonts w:ascii="Calibri Light" w:hAnsi="Calibri Light" w:cs="Calibri Light"/>
                <w:color w:val="000000"/>
                <w:sz w:val="20"/>
              </w:rPr>
              <w:t>-621</w:t>
            </w:r>
            <w:r w:rsidR="003C3FD1" w:rsidRPr="003C3FD1">
              <w:rPr>
                <w:rFonts w:ascii="Calibri Light" w:hAnsi="Calibri Light" w:cs="Calibri Light"/>
                <w:color w:val="000000"/>
                <w:sz w:val="20"/>
              </w:rPr>
              <w:t>,4</w:t>
            </w:r>
            <w:r>
              <w:rPr>
                <w:rFonts w:ascii="Calibri Light" w:hAnsi="Calibri Light" w:cs="Calibri Light"/>
                <w:color w:val="000000"/>
                <w:sz w:val="20"/>
              </w:rPr>
              <w:t>5</w:t>
            </w:r>
          </w:p>
        </w:tc>
        <w:tc>
          <w:tcPr>
            <w:tcW w:w="779" w:type="dxa"/>
            <w:tcBorders>
              <w:top w:val="nil"/>
              <w:left w:val="nil"/>
              <w:bottom w:val="single" w:sz="4" w:space="0" w:color="auto"/>
              <w:right w:val="single" w:sz="4" w:space="0" w:color="auto"/>
            </w:tcBorders>
            <w:shd w:val="clear" w:color="auto" w:fill="auto"/>
            <w:vAlign w:val="center"/>
          </w:tcPr>
          <w:p w14:paraId="6FC06139" w14:textId="6D56720E" w:rsidR="003C3FD1" w:rsidRPr="003C3FD1" w:rsidRDefault="00DF4A8C" w:rsidP="003C3FD1">
            <w:pPr>
              <w:spacing w:line="240" w:lineRule="auto"/>
              <w:rPr>
                <w:rFonts w:ascii="Calibri Light" w:hAnsi="Calibri Light" w:cs="Calibri Light"/>
                <w:sz w:val="20"/>
              </w:rPr>
            </w:pPr>
            <w:r>
              <w:rPr>
                <w:rFonts w:ascii="Calibri Light" w:hAnsi="Calibri Light" w:cs="Calibri Light"/>
                <w:color w:val="000000"/>
                <w:sz w:val="20"/>
              </w:rPr>
              <w:t>-627,05</w:t>
            </w:r>
          </w:p>
        </w:tc>
        <w:tc>
          <w:tcPr>
            <w:tcW w:w="780" w:type="dxa"/>
            <w:tcBorders>
              <w:top w:val="nil"/>
              <w:left w:val="nil"/>
              <w:bottom w:val="single" w:sz="4" w:space="0" w:color="auto"/>
              <w:right w:val="single" w:sz="4" w:space="0" w:color="auto"/>
            </w:tcBorders>
            <w:shd w:val="clear" w:color="auto" w:fill="auto"/>
            <w:vAlign w:val="center"/>
          </w:tcPr>
          <w:p w14:paraId="425ECD61" w14:textId="1245F84B" w:rsidR="003C3FD1" w:rsidRPr="003C3FD1" w:rsidRDefault="00DF4A8C" w:rsidP="003C3FD1">
            <w:pPr>
              <w:spacing w:line="240" w:lineRule="auto"/>
              <w:rPr>
                <w:rFonts w:ascii="Calibri Light" w:hAnsi="Calibri Light" w:cs="Calibri Light"/>
                <w:sz w:val="20"/>
              </w:rPr>
            </w:pPr>
            <w:r>
              <w:rPr>
                <w:rFonts w:ascii="Calibri Light" w:hAnsi="Calibri Light" w:cs="Calibri Light"/>
                <w:color w:val="000000"/>
                <w:sz w:val="20"/>
              </w:rPr>
              <w:t>-579,08</w:t>
            </w:r>
          </w:p>
        </w:tc>
        <w:tc>
          <w:tcPr>
            <w:tcW w:w="780" w:type="dxa"/>
            <w:tcBorders>
              <w:top w:val="nil"/>
              <w:left w:val="nil"/>
              <w:bottom w:val="single" w:sz="4" w:space="0" w:color="auto"/>
              <w:right w:val="single" w:sz="4" w:space="0" w:color="auto"/>
            </w:tcBorders>
            <w:shd w:val="clear" w:color="auto" w:fill="auto"/>
            <w:vAlign w:val="center"/>
          </w:tcPr>
          <w:p w14:paraId="49F9DDE0" w14:textId="3D633C50" w:rsidR="003C3FD1" w:rsidRPr="003C3FD1" w:rsidRDefault="00DF4A8C" w:rsidP="003C3FD1">
            <w:pPr>
              <w:spacing w:line="240" w:lineRule="auto"/>
              <w:rPr>
                <w:rFonts w:ascii="Calibri Light" w:hAnsi="Calibri Light" w:cs="Calibri Light"/>
                <w:sz w:val="20"/>
              </w:rPr>
            </w:pPr>
            <w:r>
              <w:rPr>
                <w:rFonts w:ascii="Calibri Light" w:hAnsi="Calibri Light" w:cs="Calibri Light"/>
                <w:color w:val="000000"/>
                <w:sz w:val="20"/>
              </w:rPr>
              <w:t>-7609,57</w:t>
            </w:r>
          </w:p>
        </w:tc>
      </w:tr>
      <w:tr w:rsidR="003C3FD1" w:rsidRPr="006E431D" w14:paraId="4A0DF613" w14:textId="77777777" w:rsidTr="003C3FD1">
        <w:trPr>
          <w:trHeight w:val="357"/>
        </w:trPr>
        <w:tc>
          <w:tcPr>
            <w:tcW w:w="1980" w:type="dxa"/>
            <w:gridSpan w:val="2"/>
            <w:shd w:val="clear" w:color="auto" w:fill="FFFFFF"/>
            <w:vAlign w:val="center"/>
          </w:tcPr>
          <w:p w14:paraId="500309F4" w14:textId="77777777" w:rsidR="003C3FD1" w:rsidRPr="006E431D" w:rsidRDefault="003C3FD1" w:rsidP="003C3FD1">
            <w:pPr>
              <w:spacing w:line="240" w:lineRule="auto"/>
              <w:rPr>
                <w:rFonts w:cs="Calibri"/>
                <w:sz w:val="21"/>
                <w:szCs w:val="21"/>
              </w:rPr>
            </w:pPr>
            <w:r w:rsidRPr="006E431D">
              <w:rPr>
                <w:rFonts w:cs="Calibri"/>
                <w:sz w:val="21"/>
                <w:szCs w:val="21"/>
              </w:rPr>
              <w:t>JST</w:t>
            </w:r>
          </w:p>
        </w:tc>
        <w:tc>
          <w:tcPr>
            <w:tcW w:w="779" w:type="dxa"/>
            <w:gridSpan w:val="2"/>
            <w:tcBorders>
              <w:top w:val="nil"/>
              <w:left w:val="single" w:sz="4" w:space="0" w:color="auto"/>
              <w:bottom w:val="single" w:sz="4" w:space="0" w:color="auto"/>
              <w:right w:val="single" w:sz="4" w:space="0" w:color="auto"/>
            </w:tcBorders>
            <w:shd w:val="clear" w:color="auto" w:fill="auto"/>
            <w:vAlign w:val="center"/>
          </w:tcPr>
          <w:p w14:paraId="1FA1ACDC" w14:textId="57752364"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-47,38</w:t>
            </w:r>
          </w:p>
        </w:tc>
        <w:tc>
          <w:tcPr>
            <w:tcW w:w="780" w:type="dxa"/>
            <w:gridSpan w:val="2"/>
            <w:tcBorders>
              <w:top w:val="nil"/>
              <w:left w:val="single" w:sz="4" w:space="0" w:color="auto"/>
              <w:bottom w:val="single" w:sz="4" w:space="0" w:color="auto"/>
              <w:right w:val="single" w:sz="4" w:space="0" w:color="auto"/>
            </w:tcBorders>
            <w:shd w:val="clear" w:color="auto" w:fill="auto"/>
            <w:vAlign w:val="center"/>
          </w:tcPr>
          <w:p w14:paraId="187137E2" w14:textId="029648A0"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-8,76</w:t>
            </w:r>
          </w:p>
        </w:tc>
        <w:tc>
          <w:tcPr>
            <w:tcW w:w="779" w:type="dxa"/>
            <w:gridSpan w:val="3"/>
            <w:tcBorders>
              <w:top w:val="nil"/>
              <w:left w:val="single" w:sz="4" w:space="0" w:color="auto"/>
              <w:bottom w:val="single" w:sz="4" w:space="0" w:color="auto"/>
              <w:right w:val="single" w:sz="4" w:space="0" w:color="auto"/>
            </w:tcBorders>
            <w:shd w:val="clear" w:color="auto" w:fill="auto"/>
            <w:vAlign w:val="center"/>
          </w:tcPr>
          <w:p w14:paraId="4A79A946" w14:textId="5D4018CD"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-9,68</w:t>
            </w:r>
          </w:p>
        </w:tc>
        <w:tc>
          <w:tcPr>
            <w:tcW w:w="780" w:type="dxa"/>
            <w:gridSpan w:val="3"/>
            <w:tcBorders>
              <w:top w:val="nil"/>
              <w:left w:val="single" w:sz="4" w:space="0" w:color="auto"/>
              <w:bottom w:val="single" w:sz="4" w:space="0" w:color="auto"/>
              <w:right w:val="single" w:sz="4" w:space="0" w:color="auto"/>
            </w:tcBorders>
            <w:shd w:val="clear" w:color="auto" w:fill="auto"/>
            <w:vAlign w:val="center"/>
          </w:tcPr>
          <w:p w14:paraId="385FC9E8" w14:textId="52155064"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-9,51</w:t>
            </w:r>
          </w:p>
        </w:tc>
        <w:tc>
          <w:tcPr>
            <w:tcW w:w="779" w:type="dxa"/>
            <w:tcBorders>
              <w:top w:val="nil"/>
              <w:left w:val="nil"/>
              <w:bottom w:val="single" w:sz="4" w:space="0" w:color="auto"/>
              <w:right w:val="single" w:sz="4" w:space="0" w:color="auto"/>
            </w:tcBorders>
            <w:shd w:val="clear" w:color="auto" w:fill="auto"/>
            <w:vAlign w:val="center"/>
          </w:tcPr>
          <w:p w14:paraId="4DD19D33" w14:textId="16B9E831"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-8,16</w:t>
            </w:r>
          </w:p>
        </w:tc>
        <w:tc>
          <w:tcPr>
            <w:tcW w:w="780" w:type="dxa"/>
            <w:gridSpan w:val="4"/>
            <w:tcBorders>
              <w:top w:val="nil"/>
              <w:left w:val="single" w:sz="4" w:space="0" w:color="auto"/>
              <w:bottom w:val="single" w:sz="4" w:space="0" w:color="auto"/>
              <w:right w:val="single" w:sz="4" w:space="0" w:color="auto"/>
            </w:tcBorders>
            <w:shd w:val="clear" w:color="auto" w:fill="auto"/>
            <w:vAlign w:val="center"/>
          </w:tcPr>
          <w:p w14:paraId="7D889826" w14:textId="18D9A374"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-4,36</w:t>
            </w:r>
          </w:p>
        </w:tc>
        <w:tc>
          <w:tcPr>
            <w:tcW w:w="780" w:type="dxa"/>
            <w:gridSpan w:val="3"/>
            <w:tcBorders>
              <w:top w:val="nil"/>
              <w:left w:val="nil"/>
              <w:bottom w:val="single" w:sz="4" w:space="0" w:color="auto"/>
              <w:right w:val="single" w:sz="4" w:space="0" w:color="auto"/>
            </w:tcBorders>
            <w:shd w:val="clear" w:color="auto" w:fill="auto"/>
            <w:vAlign w:val="center"/>
          </w:tcPr>
          <w:p w14:paraId="7C41D5D9" w14:textId="706064F7"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-4,20</w:t>
            </w:r>
          </w:p>
        </w:tc>
        <w:tc>
          <w:tcPr>
            <w:tcW w:w="779" w:type="dxa"/>
            <w:gridSpan w:val="2"/>
            <w:tcBorders>
              <w:top w:val="nil"/>
              <w:left w:val="nil"/>
              <w:bottom w:val="single" w:sz="4" w:space="0" w:color="auto"/>
              <w:right w:val="single" w:sz="4" w:space="0" w:color="auto"/>
            </w:tcBorders>
            <w:shd w:val="clear" w:color="auto" w:fill="auto"/>
            <w:vAlign w:val="center"/>
          </w:tcPr>
          <w:p w14:paraId="04B5E357" w14:textId="3D0E510A"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-4,18</w:t>
            </w:r>
          </w:p>
        </w:tc>
        <w:tc>
          <w:tcPr>
            <w:tcW w:w="780" w:type="dxa"/>
            <w:gridSpan w:val="2"/>
            <w:tcBorders>
              <w:top w:val="nil"/>
              <w:left w:val="nil"/>
              <w:bottom w:val="single" w:sz="4" w:space="0" w:color="auto"/>
              <w:right w:val="single" w:sz="4" w:space="0" w:color="auto"/>
            </w:tcBorders>
            <w:shd w:val="clear" w:color="auto" w:fill="auto"/>
            <w:vAlign w:val="center"/>
          </w:tcPr>
          <w:p w14:paraId="50DF3DAC" w14:textId="6947C977"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-4,18</w:t>
            </w:r>
          </w:p>
        </w:tc>
        <w:tc>
          <w:tcPr>
            <w:tcW w:w="779" w:type="dxa"/>
            <w:tcBorders>
              <w:top w:val="nil"/>
              <w:left w:val="nil"/>
              <w:bottom w:val="single" w:sz="4" w:space="0" w:color="auto"/>
              <w:right w:val="single" w:sz="4" w:space="0" w:color="auto"/>
            </w:tcBorders>
            <w:shd w:val="clear" w:color="auto" w:fill="auto"/>
            <w:vAlign w:val="center"/>
          </w:tcPr>
          <w:p w14:paraId="1F4DCAC0" w14:textId="0208DC76"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1,20</w:t>
            </w:r>
          </w:p>
        </w:tc>
        <w:tc>
          <w:tcPr>
            <w:tcW w:w="780" w:type="dxa"/>
            <w:tcBorders>
              <w:top w:val="nil"/>
              <w:left w:val="nil"/>
              <w:bottom w:val="single" w:sz="4" w:space="0" w:color="auto"/>
              <w:right w:val="single" w:sz="4" w:space="0" w:color="auto"/>
            </w:tcBorders>
            <w:shd w:val="clear" w:color="auto" w:fill="auto"/>
            <w:vAlign w:val="center"/>
          </w:tcPr>
          <w:p w14:paraId="0667E45F" w14:textId="28FE4282"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1,17</w:t>
            </w:r>
          </w:p>
        </w:tc>
        <w:tc>
          <w:tcPr>
            <w:tcW w:w="780" w:type="dxa"/>
            <w:tcBorders>
              <w:top w:val="nil"/>
              <w:left w:val="nil"/>
              <w:bottom w:val="single" w:sz="4" w:space="0" w:color="auto"/>
              <w:right w:val="single" w:sz="4" w:space="0" w:color="auto"/>
            </w:tcBorders>
            <w:shd w:val="clear" w:color="auto" w:fill="auto"/>
            <w:vAlign w:val="center"/>
          </w:tcPr>
          <w:p w14:paraId="5AB0C1F7" w14:textId="3D4A2C14"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-98,04</w:t>
            </w:r>
          </w:p>
        </w:tc>
      </w:tr>
      <w:tr w:rsidR="003C3FD1" w:rsidRPr="006E431D" w14:paraId="3F3DB71F" w14:textId="77777777" w:rsidTr="003C3FD1">
        <w:trPr>
          <w:trHeight w:val="357"/>
        </w:trPr>
        <w:tc>
          <w:tcPr>
            <w:tcW w:w="1980" w:type="dxa"/>
            <w:gridSpan w:val="2"/>
            <w:shd w:val="clear" w:color="auto" w:fill="FFFFFF"/>
            <w:vAlign w:val="center"/>
          </w:tcPr>
          <w:p w14:paraId="14A60C79" w14:textId="77777777" w:rsidR="003C3FD1" w:rsidRPr="006E431D" w:rsidRDefault="003C3FD1" w:rsidP="003C3FD1">
            <w:pPr>
              <w:spacing w:line="240" w:lineRule="auto"/>
              <w:rPr>
                <w:rFonts w:cs="Calibri"/>
                <w:sz w:val="21"/>
                <w:szCs w:val="21"/>
              </w:rPr>
            </w:pPr>
            <w:r w:rsidRPr="006E431D">
              <w:rPr>
                <w:rFonts w:cs="Calibri"/>
                <w:sz w:val="21"/>
                <w:szCs w:val="21"/>
              </w:rPr>
              <w:t>pozostałe jednostki (oddzielnie)</w:t>
            </w:r>
          </w:p>
        </w:tc>
        <w:tc>
          <w:tcPr>
            <w:tcW w:w="779" w:type="dxa"/>
            <w:gridSpan w:val="2"/>
            <w:tcBorders>
              <w:top w:val="nil"/>
              <w:left w:val="single" w:sz="4" w:space="0" w:color="auto"/>
              <w:bottom w:val="single" w:sz="4" w:space="0" w:color="auto"/>
              <w:right w:val="single" w:sz="4" w:space="0" w:color="auto"/>
            </w:tcBorders>
            <w:shd w:val="clear" w:color="auto" w:fill="auto"/>
            <w:vAlign w:val="center"/>
          </w:tcPr>
          <w:p w14:paraId="41394211" w14:textId="58AC7D54"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-2,92</w:t>
            </w:r>
          </w:p>
        </w:tc>
        <w:tc>
          <w:tcPr>
            <w:tcW w:w="780" w:type="dxa"/>
            <w:gridSpan w:val="2"/>
            <w:tcBorders>
              <w:top w:val="nil"/>
              <w:left w:val="single" w:sz="4" w:space="0" w:color="auto"/>
              <w:bottom w:val="single" w:sz="4" w:space="0" w:color="auto"/>
              <w:right w:val="single" w:sz="4" w:space="0" w:color="auto"/>
            </w:tcBorders>
            <w:shd w:val="clear" w:color="auto" w:fill="auto"/>
            <w:vAlign w:val="center"/>
          </w:tcPr>
          <w:p w14:paraId="4CA86449" w14:textId="5A6CD753"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-5,07</w:t>
            </w:r>
          </w:p>
        </w:tc>
        <w:tc>
          <w:tcPr>
            <w:tcW w:w="779" w:type="dxa"/>
            <w:gridSpan w:val="3"/>
            <w:tcBorders>
              <w:top w:val="nil"/>
              <w:left w:val="single" w:sz="4" w:space="0" w:color="auto"/>
              <w:bottom w:val="single" w:sz="4" w:space="0" w:color="auto"/>
              <w:right w:val="single" w:sz="4" w:space="0" w:color="auto"/>
            </w:tcBorders>
            <w:shd w:val="clear" w:color="auto" w:fill="auto"/>
            <w:vAlign w:val="center"/>
          </w:tcPr>
          <w:p w14:paraId="731C23C0" w14:textId="7F044A9C"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-2,68</w:t>
            </w:r>
          </w:p>
        </w:tc>
        <w:tc>
          <w:tcPr>
            <w:tcW w:w="780" w:type="dxa"/>
            <w:gridSpan w:val="3"/>
            <w:tcBorders>
              <w:top w:val="nil"/>
              <w:left w:val="single" w:sz="4" w:space="0" w:color="auto"/>
              <w:bottom w:val="single" w:sz="4" w:space="0" w:color="auto"/>
              <w:right w:val="single" w:sz="4" w:space="0" w:color="auto"/>
            </w:tcBorders>
            <w:shd w:val="clear" w:color="auto" w:fill="auto"/>
            <w:vAlign w:val="center"/>
          </w:tcPr>
          <w:p w14:paraId="199477C9" w14:textId="750D6DCC"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-5,63</w:t>
            </w:r>
          </w:p>
        </w:tc>
        <w:tc>
          <w:tcPr>
            <w:tcW w:w="779" w:type="dxa"/>
            <w:tcBorders>
              <w:top w:val="nil"/>
              <w:left w:val="nil"/>
              <w:bottom w:val="single" w:sz="4" w:space="0" w:color="auto"/>
              <w:right w:val="single" w:sz="4" w:space="0" w:color="auto"/>
            </w:tcBorders>
            <w:shd w:val="clear" w:color="auto" w:fill="auto"/>
            <w:vAlign w:val="center"/>
          </w:tcPr>
          <w:p w14:paraId="6FC41762" w14:textId="5C7A31BC" w:rsidR="003C3FD1" w:rsidRPr="003C3FD1" w:rsidRDefault="00DF4A8C" w:rsidP="003C3FD1">
            <w:pPr>
              <w:spacing w:line="240" w:lineRule="auto"/>
              <w:rPr>
                <w:rFonts w:ascii="Calibri Light" w:hAnsi="Calibri Light" w:cs="Calibri Light"/>
                <w:sz w:val="20"/>
              </w:rPr>
            </w:pPr>
            <w:r>
              <w:rPr>
                <w:rFonts w:ascii="Calibri Light" w:hAnsi="Calibri Light" w:cs="Calibri Light"/>
                <w:color w:val="000000"/>
                <w:sz w:val="20"/>
              </w:rPr>
              <w:t>-14,2</w:t>
            </w:r>
            <w:r w:rsidR="003C3FD1" w:rsidRPr="003C3FD1">
              <w:rPr>
                <w:rFonts w:ascii="Calibri Light" w:hAnsi="Calibri Light" w:cs="Calibri Light"/>
                <w:color w:val="000000"/>
                <w:sz w:val="20"/>
              </w:rPr>
              <w:t>2</w:t>
            </w:r>
          </w:p>
        </w:tc>
        <w:tc>
          <w:tcPr>
            <w:tcW w:w="780" w:type="dxa"/>
            <w:gridSpan w:val="4"/>
            <w:tcBorders>
              <w:top w:val="nil"/>
              <w:left w:val="single" w:sz="4" w:space="0" w:color="auto"/>
              <w:bottom w:val="single" w:sz="4" w:space="0" w:color="auto"/>
              <w:right w:val="single" w:sz="4" w:space="0" w:color="auto"/>
            </w:tcBorders>
            <w:shd w:val="clear" w:color="auto" w:fill="auto"/>
            <w:vAlign w:val="center"/>
          </w:tcPr>
          <w:p w14:paraId="50C201BD" w14:textId="11CC3E0B" w:rsidR="003C3FD1" w:rsidRPr="003C3FD1" w:rsidRDefault="00DF4A8C" w:rsidP="003C3FD1">
            <w:pPr>
              <w:spacing w:line="240" w:lineRule="auto"/>
              <w:rPr>
                <w:rFonts w:ascii="Calibri Light" w:hAnsi="Calibri Light" w:cs="Calibri Light"/>
                <w:sz w:val="20"/>
              </w:rPr>
            </w:pPr>
            <w:r>
              <w:rPr>
                <w:rFonts w:ascii="Calibri Light" w:hAnsi="Calibri Light" w:cs="Calibri Light"/>
                <w:color w:val="000000"/>
                <w:sz w:val="20"/>
              </w:rPr>
              <w:t>-19,90</w:t>
            </w:r>
          </w:p>
        </w:tc>
        <w:tc>
          <w:tcPr>
            <w:tcW w:w="780" w:type="dxa"/>
            <w:gridSpan w:val="3"/>
            <w:tcBorders>
              <w:top w:val="nil"/>
              <w:left w:val="nil"/>
              <w:bottom w:val="single" w:sz="4" w:space="0" w:color="auto"/>
              <w:right w:val="single" w:sz="4" w:space="0" w:color="auto"/>
            </w:tcBorders>
            <w:shd w:val="clear" w:color="auto" w:fill="auto"/>
            <w:vAlign w:val="center"/>
          </w:tcPr>
          <w:p w14:paraId="3DC9824E" w14:textId="7D3A7B93"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-19,50</w:t>
            </w:r>
          </w:p>
        </w:tc>
        <w:tc>
          <w:tcPr>
            <w:tcW w:w="779" w:type="dxa"/>
            <w:gridSpan w:val="2"/>
            <w:tcBorders>
              <w:top w:val="nil"/>
              <w:left w:val="nil"/>
              <w:bottom w:val="single" w:sz="4" w:space="0" w:color="auto"/>
              <w:right w:val="single" w:sz="4" w:space="0" w:color="auto"/>
            </w:tcBorders>
            <w:shd w:val="clear" w:color="auto" w:fill="auto"/>
            <w:vAlign w:val="center"/>
          </w:tcPr>
          <w:p w14:paraId="7698D196" w14:textId="47A3BCAC"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-18,96</w:t>
            </w:r>
          </w:p>
        </w:tc>
        <w:tc>
          <w:tcPr>
            <w:tcW w:w="780" w:type="dxa"/>
            <w:gridSpan w:val="2"/>
            <w:tcBorders>
              <w:top w:val="nil"/>
              <w:left w:val="nil"/>
              <w:bottom w:val="single" w:sz="4" w:space="0" w:color="auto"/>
              <w:right w:val="single" w:sz="4" w:space="0" w:color="auto"/>
            </w:tcBorders>
            <w:shd w:val="clear" w:color="auto" w:fill="auto"/>
            <w:vAlign w:val="center"/>
          </w:tcPr>
          <w:p w14:paraId="5FAD4CDE" w14:textId="6F89FF81"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-10,02</w:t>
            </w:r>
          </w:p>
        </w:tc>
        <w:tc>
          <w:tcPr>
            <w:tcW w:w="779" w:type="dxa"/>
            <w:tcBorders>
              <w:top w:val="nil"/>
              <w:left w:val="nil"/>
              <w:bottom w:val="single" w:sz="4" w:space="0" w:color="auto"/>
              <w:right w:val="single" w:sz="4" w:space="0" w:color="auto"/>
            </w:tcBorders>
            <w:shd w:val="clear" w:color="auto" w:fill="auto"/>
            <w:vAlign w:val="center"/>
          </w:tcPr>
          <w:p w14:paraId="166AD7B6" w14:textId="1C1BDCB8"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0,69</w:t>
            </w:r>
          </w:p>
        </w:tc>
        <w:tc>
          <w:tcPr>
            <w:tcW w:w="780" w:type="dxa"/>
            <w:tcBorders>
              <w:top w:val="nil"/>
              <w:left w:val="nil"/>
              <w:bottom w:val="single" w:sz="4" w:space="0" w:color="auto"/>
              <w:right w:val="single" w:sz="4" w:space="0" w:color="auto"/>
            </w:tcBorders>
            <w:shd w:val="clear" w:color="auto" w:fill="auto"/>
            <w:vAlign w:val="center"/>
          </w:tcPr>
          <w:p w14:paraId="1BE22CA6" w14:textId="73EF4533"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0,74</w:t>
            </w:r>
          </w:p>
        </w:tc>
        <w:tc>
          <w:tcPr>
            <w:tcW w:w="780" w:type="dxa"/>
            <w:tcBorders>
              <w:top w:val="nil"/>
              <w:left w:val="nil"/>
              <w:bottom w:val="single" w:sz="4" w:space="0" w:color="auto"/>
              <w:right w:val="single" w:sz="4" w:space="0" w:color="auto"/>
            </w:tcBorders>
            <w:shd w:val="clear" w:color="auto" w:fill="auto"/>
            <w:vAlign w:val="center"/>
          </w:tcPr>
          <w:p w14:paraId="4ED79360" w14:textId="156CEAEA" w:rsidR="003C3FD1" w:rsidRPr="003C3FD1" w:rsidRDefault="001B1E3A" w:rsidP="003C3FD1">
            <w:pPr>
              <w:spacing w:line="240" w:lineRule="auto"/>
              <w:rPr>
                <w:rFonts w:ascii="Calibri Light" w:hAnsi="Calibri Light" w:cs="Calibri Light"/>
                <w:sz w:val="20"/>
              </w:rPr>
            </w:pPr>
            <w:r>
              <w:rPr>
                <w:rFonts w:ascii="Calibri Light" w:hAnsi="Calibri Light" w:cs="Calibri Light"/>
                <w:color w:val="000000"/>
                <w:sz w:val="20"/>
              </w:rPr>
              <w:t>-97,4</w:t>
            </w:r>
            <w:r w:rsidR="003C3FD1" w:rsidRPr="003C3FD1">
              <w:rPr>
                <w:rFonts w:ascii="Calibri Light" w:hAnsi="Calibri Light" w:cs="Calibri Light"/>
                <w:color w:val="000000"/>
                <w:sz w:val="20"/>
              </w:rPr>
              <w:t>8</w:t>
            </w:r>
          </w:p>
        </w:tc>
      </w:tr>
      <w:tr w:rsidR="003C3FD1" w:rsidRPr="006E431D" w14:paraId="2A7E9A31" w14:textId="77777777" w:rsidTr="003C3FD1">
        <w:trPr>
          <w:trHeight w:val="348"/>
        </w:trPr>
        <w:tc>
          <w:tcPr>
            <w:tcW w:w="1980" w:type="dxa"/>
            <w:gridSpan w:val="2"/>
            <w:shd w:val="clear" w:color="auto" w:fill="FFFFFF"/>
            <w:vAlign w:val="center"/>
          </w:tcPr>
          <w:p w14:paraId="3DA6F3A8" w14:textId="77777777" w:rsidR="003C3FD1" w:rsidRPr="006E431D" w:rsidRDefault="003C3FD1" w:rsidP="003C3FD1">
            <w:pPr>
              <w:spacing w:line="240" w:lineRule="auto"/>
              <w:rPr>
                <w:rFonts w:cs="Calibri"/>
                <w:sz w:val="21"/>
                <w:szCs w:val="21"/>
              </w:rPr>
            </w:pPr>
            <w:r w:rsidRPr="006E431D">
              <w:rPr>
                <w:rFonts w:cs="Calibri"/>
                <w:sz w:val="21"/>
                <w:szCs w:val="21"/>
              </w:rPr>
              <w:t xml:space="preserve">Źródła finansowania </w:t>
            </w:r>
          </w:p>
        </w:tc>
        <w:tc>
          <w:tcPr>
            <w:tcW w:w="9355" w:type="dxa"/>
            <w:gridSpan w:val="25"/>
            <w:shd w:val="clear" w:color="auto" w:fill="FFFFFF"/>
            <w:vAlign w:val="center"/>
          </w:tcPr>
          <w:p w14:paraId="1533D986" w14:textId="0AE01505" w:rsidR="003C3FD1" w:rsidRPr="002D3844" w:rsidRDefault="003C3FD1" w:rsidP="003C3FD1">
            <w:pPr>
              <w:spacing w:after="120" w:line="240" w:lineRule="auto"/>
              <w:jc w:val="both"/>
              <w:rPr>
                <w:rFonts w:cs="Calibri"/>
                <w:sz w:val="21"/>
                <w:szCs w:val="21"/>
              </w:rPr>
            </w:pPr>
            <w:r w:rsidRPr="002D3844">
              <w:rPr>
                <w:rFonts w:cs="Calibri"/>
                <w:sz w:val="21"/>
                <w:szCs w:val="21"/>
              </w:rPr>
              <w:t xml:space="preserve">Planowane koszty ogólne realizacji Programu zostaną pokryte w ramach </w:t>
            </w:r>
            <w:r w:rsidRPr="002D3844">
              <w:rPr>
                <w:rFonts w:eastAsia="Cambria"/>
                <w:sz w:val="21"/>
                <w:szCs w:val="21"/>
              </w:rPr>
              <w:t xml:space="preserve">budżetów odpowiednich dysponentów części budżetowych oraz </w:t>
            </w:r>
            <w:r w:rsidRPr="002D3844">
              <w:rPr>
                <w:rFonts w:cs="Calibri"/>
                <w:sz w:val="21"/>
                <w:szCs w:val="21"/>
              </w:rPr>
              <w:t>współfinansowania ze źródeł zagranicznych, w tym np.</w:t>
            </w:r>
            <w:r w:rsidR="004D3BF0">
              <w:rPr>
                <w:rFonts w:cs="Calibri"/>
                <w:sz w:val="21"/>
                <w:szCs w:val="21"/>
              </w:rPr>
              <w:t xml:space="preserve"> z POPC </w:t>
            </w:r>
            <w:r w:rsidRPr="002D3844">
              <w:rPr>
                <w:rFonts w:cs="Calibri"/>
                <w:sz w:val="21"/>
                <w:szCs w:val="21"/>
              </w:rPr>
              <w:t>lub Programu Operacyjnego Wiedza, Edukacja i Rozwój na lata 2014-2020.</w:t>
            </w:r>
          </w:p>
          <w:p w14:paraId="5DC2DBB7" w14:textId="77777777" w:rsidR="003C3FD1" w:rsidRPr="002D3844" w:rsidRDefault="003C3FD1" w:rsidP="003C3FD1">
            <w:pPr>
              <w:spacing w:after="120" w:line="240" w:lineRule="auto"/>
              <w:jc w:val="both"/>
              <w:rPr>
                <w:rFonts w:cs="Calibri"/>
                <w:sz w:val="21"/>
                <w:szCs w:val="21"/>
              </w:rPr>
            </w:pPr>
            <w:r w:rsidRPr="002D3844">
              <w:rPr>
                <w:rFonts w:cs="Calibri"/>
                <w:sz w:val="21"/>
                <w:szCs w:val="21"/>
              </w:rPr>
              <w:t>Łączna wysokość wydatków z poszczególnych źródeł finansowania szacowana jest na kwoty ok:</w:t>
            </w:r>
          </w:p>
          <w:p w14:paraId="1773F5FE" w14:textId="239011BC" w:rsidR="003C3FD1" w:rsidRPr="002D3844" w:rsidRDefault="003C3FD1" w:rsidP="003C3FD1">
            <w:pPr>
              <w:pStyle w:val="Akapitzlist"/>
              <w:numPr>
                <w:ilvl w:val="0"/>
                <w:numId w:val="31"/>
              </w:numPr>
              <w:spacing w:after="120" w:line="240" w:lineRule="auto"/>
              <w:jc w:val="both"/>
              <w:rPr>
                <w:rFonts w:cs="Calibri"/>
                <w:sz w:val="21"/>
                <w:szCs w:val="21"/>
              </w:rPr>
            </w:pPr>
            <w:r w:rsidRPr="002D3844">
              <w:rPr>
                <w:rFonts w:cs="Calibri"/>
                <w:sz w:val="21"/>
                <w:szCs w:val="21"/>
              </w:rPr>
              <w:t xml:space="preserve">budżet państwa* – </w:t>
            </w:r>
            <w:r w:rsidR="00782DBA" w:rsidRPr="00782DBA">
              <w:rPr>
                <w:rFonts w:cs="Calibri"/>
                <w:sz w:val="21"/>
                <w:szCs w:val="21"/>
              </w:rPr>
              <w:t xml:space="preserve">9244,10 </w:t>
            </w:r>
            <w:r w:rsidRPr="002D3844">
              <w:rPr>
                <w:rFonts w:cs="Calibri"/>
                <w:sz w:val="21"/>
                <w:szCs w:val="21"/>
              </w:rPr>
              <w:t>mln zł, w tym:</w:t>
            </w:r>
          </w:p>
          <w:p w14:paraId="56B0C413" w14:textId="7CC47460" w:rsidR="003C3FD1" w:rsidRPr="002D3844" w:rsidRDefault="003C3FD1" w:rsidP="003C3FD1">
            <w:pPr>
              <w:pStyle w:val="Akapitzlist"/>
              <w:numPr>
                <w:ilvl w:val="0"/>
                <w:numId w:val="31"/>
              </w:numPr>
              <w:spacing w:after="120" w:line="240" w:lineRule="auto"/>
              <w:ind w:left="1900"/>
              <w:jc w:val="both"/>
              <w:rPr>
                <w:rFonts w:cs="Calibri"/>
                <w:sz w:val="21"/>
                <w:szCs w:val="21"/>
              </w:rPr>
            </w:pPr>
            <w:r w:rsidRPr="002D3844">
              <w:rPr>
                <w:rFonts w:cs="Calibri"/>
                <w:sz w:val="21"/>
                <w:szCs w:val="21"/>
              </w:rPr>
              <w:t xml:space="preserve">cz. 27 - dotacja celowa </w:t>
            </w:r>
            <w:r w:rsidRPr="002D3844">
              <w:rPr>
                <w:rFonts w:cs="Calibri"/>
                <w:sz w:val="21"/>
                <w:szCs w:val="21"/>
              </w:rPr>
              <w:tab/>
              <w:t>- 7,20 mln zł</w:t>
            </w:r>
          </w:p>
          <w:p w14:paraId="565EEC96" w14:textId="00535F7B" w:rsidR="003C3FD1" w:rsidRPr="002D3844" w:rsidRDefault="003C3FD1" w:rsidP="003C3FD1">
            <w:pPr>
              <w:pStyle w:val="Akapitzlist"/>
              <w:numPr>
                <w:ilvl w:val="0"/>
                <w:numId w:val="31"/>
              </w:numPr>
              <w:spacing w:after="120" w:line="240" w:lineRule="auto"/>
              <w:ind w:left="1900"/>
              <w:jc w:val="both"/>
              <w:rPr>
                <w:rFonts w:cs="Calibri"/>
                <w:sz w:val="21"/>
                <w:szCs w:val="21"/>
              </w:rPr>
            </w:pPr>
            <w:r w:rsidRPr="002D3844">
              <w:rPr>
                <w:rFonts w:cs="Calibri"/>
                <w:sz w:val="21"/>
                <w:szCs w:val="21"/>
              </w:rPr>
              <w:t xml:space="preserve">cz. 27 rezerwa celowa „Finansowanie Inicjatywy Wspólna Infrastruktura Informatyczna Państwa” – 330,70 mln zł </w:t>
            </w:r>
          </w:p>
          <w:p w14:paraId="42269D21" w14:textId="17B18A60" w:rsidR="003C3FD1" w:rsidRPr="002D3844" w:rsidRDefault="003C3FD1" w:rsidP="003C3FD1">
            <w:pPr>
              <w:pStyle w:val="Akapitzlist"/>
              <w:numPr>
                <w:ilvl w:val="0"/>
                <w:numId w:val="31"/>
              </w:numPr>
              <w:spacing w:after="120" w:line="240" w:lineRule="auto"/>
              <w:jc w:val="both"/>
              <w:rPr>
                <w:rFonts w:cs="Calibri"/>
                <w:sz w:val="21"/>
                <w:szCs w:val="21"/>
              </w:rPr>
            </w:pPr>
            <w:r w:rsidRPr="002D3844">
              <w:rPr>
                <w:rFonts w:cs="Calibri"/>
                <w:sz w:val="21"/>
                <w:szCs w:val="21"/>
              </w:rPr>
              <w:t>pozostałe jednostki – 115,70 mln zł, w tym Fundusz Pracy – 8,3 mln zł</w:t>
            </w:r>
          </w:p>
          <w:p w14:paraId="5C01CA93" w14:textId="2C415709" w:rsidR="003C3FD1" w:rsidRPr="002D3844" w:rsidRDefault="003C3FD1" w:rsidP="003C3FD1">
            <w:pPr>
              <w:pStyle w:val="Akapitzlist"/>
              <w:numPr>
                <w:ilvl w:val="0"/>
                <w:numId w:val="31"/>
              </w:numPr>
              <w:spacing w:after="120" w:line="240" w:lineRule="auto"/>
              <w:jc w:val="both"/>
              <w:rPr>
                <w:rFonts w:cs="Calibri"/>
                <w:sz w:val="21"/>
                <w:szCs w:val="21"/>
              </w:rPr>
            </w:pPr>
            <w:r w:rsidRPr="002D3844">
              <w:rPr>
                <w:rFonts w:cs="Calibri"/>
                <w:sz w:val="21"/>
                <w:szCs w:val="21"/>
              </w:rPr>
              <w:t xml:space="preserve">JST – </w:t>
            </w:r>
            <w:r w:rsidR="00782DBA" w:rsidRPr="00782DBA">
              <w:rPr>
                <w:rFonts w:cs="Calibri"/>
                <w:sz w:val="21"/>
                <w:szCs w:val="21"/>
              </w:rPr>
              <w:t xml:space="preserve">112,80 </w:t>
            </w:r>
            <w:r w:rsidRPr="002D3844">
              <w:rPr>
                <w:rFonts w:cs="Calibri"/>
                <w:sz w:val="21"/>
                <w:szCs w:val="21"/>
              </w:rPr>
              <w:t>mln zł</w:t>
            </w:r>
          </w:p>
          <w:p w14:paraId="5E66C098" w14:textId="61B4BB26" w:rsidR="003C3FD1" w:rsidRPr="002D3844" w:rsidRDefault="003C3FD1" w:rsidP="003C3FD1">
            <w:pPr>
              <w:pStyle w:val="Akapitzlist"/>
              <w:numPr>
                <w:ilvl w:val="0"/>
                <w:numId w:val="31"/>
              </w:numPr>
              <w:spacing w:after="120" w:line="240" w:lineRule="auto"/>
              <w:jc w:val="both"/>
              <w:rPr>
                <w:rFonts w:cs="Calibri"/>
                <w:sz w:val="21"/>
                <w:szCs w:val="21"/>
              </w:rPr>
            </w:pPr>
            <w:r w:rsidRPr="002D3844">
              <w:rPr>
                <w:rFonts w:cs="Calibri"/>
                <w:sz w:val="21"/>
                <w:szCs w:val="21"/>
              </w:rPr>
              <w:t>POPC – 2701,89</w:t>
            </w:r>
            <w:r w:rsidR="00782DBA">
              <w:rPr>
                <w:rFonts w:cs="Calibri"/>
                <w:sz w:val="21"/>
                <w:szCs w:val="21"/>
              </w:rPr>
              <w:t xml:space="preserve"> </w:t>
            </w:r>
            <w:r w:rsidRPr="002D3844">
              <w:rPr>
                <w:rFonts w:cs="Calibri"/>
                <w:sz w:val="21"/>
                <w:szCs w:val="21"/>
              </w:rPr>
              <w:t>mln zł**</w:t>
            </w:r>
          </w:p>
          <w:p w14:paraId="26F77D9B" w14:textId="30DB91B5" w:rsidR="003C3FD1" w:rsidRPr="002D3844" w:rsidRDefault="003C3FD1" w:rsidP="003C3FD1">
            <w:pPr>
              <w:pStyle w:val="Akapitzlist"/>
              <w:numPr>
                <w:ilvl w:val="0"/>
                <w:numId w:val="31"/>
              </w:numPr>
              <w:spacing w:after="120" w:line="240" w:lineRule="auto"/>
              <w:jc w:val="both"/>
              <w:rPr>
                <w:rFonts w:cs="Calibri"/>
                <w:sz w:val="21"/>
                <w:szCs w:val="21"/>
              </w:rPr>
            </w:pPr>
            <w:r w:rsidRPr="002D3844">
              <w:rPr>
                <w:rFonts w:cs="Calibri"/>
                <w:sz w:val="21"/>
                <w:szCs w:val="21"/>
              </w:rPr>
              <w:t>POWER</w:t>
            </w:r>
            <w:r w:rsidRPr="002D3844">
              <w:rPr>
                <w:rFonts w:cs="Calibri"/>
                <w:sz w:val="21"/>
                <w:szCs w:val="21"/>
              </w:rPr>
              <w:tab/>
              <w:t>– 89,16 mln zł**</w:t>
            </w:r>
          </w:p>
          <w:p w14:paraId="7F9A7CD8" w14:textId="7271A158" w:rsidR="003C3FD1" w:rsidRPr="002D3844" w:rsidRDefault="003C3FD1" w:rsidP="003C3FD1">
            <w:pPr>
              <w:pStyle w:val="Akapitzlist"/>
              <w:numPr>
                <w:ilvl w:val="0"/>
                <w:numId w:val="31"/>
              </w:numPr>
              <w:spacing w:after="120" w:line="240" w:lineRule="auto"/>
              <w:jc w:val="both"/>
              <w:rPr>
                <w:rFonts w:cs="Calibri"/>
                <w:sz w:val="21"/>
                <w:szCs w:val="21"/>
              </w:rPr>
            </w:pPr>
            <w:proofErr w:type="spellStart"/>
            <w:r w:rsidRPr="002D3844">
              <w:rPr>
                <w:rFonts w:cs="Calibri"/>
                <w:sz w:val="21"/>
                <w:szCs w:val="21"/>
              </w:rPr>
              <w:t>POiŚ</w:t>
            </w:r>
            <w:proofErr w:type="spellEnd"/>
            <w:r w:rsidRPr="002D3844">
              <w:rPr>
                <w:rFonts w:cs="Calibri"/>
                <w:sz w:val="21"/>
                <w:szCs w:val="21"/>
              </w:rPr>
              <w:tab/>
              <w:t xml:space="preserve"> – 52,04 mln zł**</w:t>
            </w:r>
          </w:p>
          <w:p w14:paraId="64B46CFE" w14:textId="77777777" w:rsidR="003C3FD1" w:rsidRPr="002D3844" w:rsidRDefault="003C3FD1" w:rsidP="003C3FD1">
            <w:pPr>
              <w:pStyle w:val="Akapitzlist"/>
              <w:numPr>
                <w:ilvl w:val="0"/>
                <w:numId w:val="31"/>
              </w:numPr>
              <w:spacing w:after="120" w:line="240" w:lineRule="auto"/>
              <w:jc w:val="both"/>
              <w:rPr>
                <w:rFonts w:cs="Calibri"/>
                <w:sz w:val="21"/>
                <w:szCs w:val="21"/>
              </w:rPr>
            </w:pPr>
            <w:r w:rsidRPr="002D3844">
              <w:rPr>
                <w:rFonts w:cs="Calibri"/>
                <w:sz w:val="21"/>
                <w:szCs w:val="21"/>
              </w:rPr>
              <w:t>CEF – 549,41 mln zł**</w:t>
            </w:r>
          </w:p>
          <w:p w14:paraId="6AFDF453" w14:textId="52E61A6C" w:rsidR="003C3FD1" w:rsidRPr="002D3844" w:rsidRDefault="003C3FD1" w:rsidP="003C3FD1">
            <w:pPr>
              <w:pStyle w:val="Akapitzlist"/>
              <w:numPr>
                <w:ilvl w:val="0"/>
                <w:numId w:val="31"/>
              </w:numPr>
              <w:spacing w:after="120" w:line="240" w:lineRule="auto"/>
              <w:jc w:val="both"/>
              <w:rPr>
                <w:rFonts w:cs="Calibri"/>
                <w:sz w:val="21"/>
                <w:szCs w:val="21"/>
              </w:rPr>
            </w:pPr>
            <w:r w:rsidRPr="002D3844">
              <w:rPr>
                <w:rFonts w:cs="Calibri"/>
                <w:sz w:val="21"/>
                <w:szCs w:val="21"/>
              </w:rPr>
              <w:t>środki europejskie planowane na lata 2021-2027.</w:t>
            </w:r>
          </w:p>
          <w:p w14:paraId="78C6364B" w14:textId="77777777" w:rsidR="003C3FD1" w:rsidRPr="002D3844" w:rsidRDefault="003C3FD1" w:rsidP="003C3FD1">
            <w:pPr>
              <w:spacing w:after="120" w:line="240" w:lineRule="auto"/>
              <w:jc w:val="both"/>
              <w:rPr>
                <w:rFonts w:cs="Calibri"/>
                <w:sz w:val="21"/>
                <w:szCs w:val="21"/>
              </w:rPr>
            </w:pPr>
            <w:r w:rsidRPr="002D3844">
              <w:rPr>
                <w:rFonts w:cs="Calibri"/>
                <w:sz w:val="21"/>
                <w:szCs w:val="21"/>
              </w:rPr>
              <w:t>*   kwota zaplanowanych wydatków z budżetu państwa zawiera wkład krajowy finansowania projektów realizowanych ze środków UE</w:t>
            </w:r>
          </w:p>
          <w:p w14:paraId="671DDC45" w14:textId="77777777" w:rsidR="003C3FD1" w:rsidRPr="002D3844" w:rsidRDefault="003C3FD1" w:rsidP="003C3FD1">
            <w:pPr>
              <w:spacing w:after="120" w:line="240" w:lineRule="auto"/>
              <w:jc w:val="both"/>
              <w:rPr>
                <w:rFonts w:cs="Calibri"/>
                <w:sz w:val="21"/>
                <w:szCs w:val="21"/>
              </w:rPr>
            </w:pPr>
            <w:r w:rsidRPr="002D3844">
              <w:rPr>
                <w:rFonts w:cs="Calibri"/>
                <w:sz w:val="21"/>
                <w:szCs w:val="21"/>
              </w:rPr>
              <w:t xml:space="preserve">** wskazane kwoty zawierają wyłącznie zaplanowane wydatki ze środków UE   </w:t>
            </w:r>
          </w:p>
          <w:p w14:paraId="29349313" w14:textId="77777777" w:rsidR="003C3FD1" w:rsidRPr="002D3844" w:rsidRDefault="003C3FD1" w:rsidP="003C3FD1">
            <w:pPr>
              <w:spacing w:after="120" w:line="240" w:lineRule="auto"/>
              <w:jc w:val="both"/>
              <w:rPr>
                <w:rFonts w:cs="Calibri"/>
                <w:sz w:val="21"/>
                <w:szCs w:val="21"/>
              </w:rPr>
            </w:pPr>
          </w:p>
          <w:p w14:paraId="1D7A707C" w14:textId="5BE27F01" w:rsidR="003C3FD1" w:rsidRPr="002D3844" w:rsidRDefault="003C3FD1" w:rsidP="003C3FD1">
            <w:pPr>
              <w:spacing w:after="120" w:line="240" w:lineRule="auto"/>
              <w:jc w:val="both"/>
              <w:rPr>
                <w:rFonts w:cs="Calibri"/>
                <w:sz w:val="21"/>
                <w:szCs w:val="21"/>
              </w:rPr>
            </w:pPr>
            <w:r w:rsidRPr="002D3844">
              <w:rPr>
                <w:rFonts w:cs="Calibri"/>
                <w:sz w:val="21"/>
                <w:szCs w:val="21"/>
              </w:rPr>
              <w:t>Przedstawione całkowite wydatki budżetu państwa potrzebne na realizację programu rozwoju PZIP, będą finansowane w ramach limitu wydatków poszczególnych części budżetowych, ustalanych corocznie w ustawie budżetowej.</w:t>
            </w:r>
          </w:p>
          <w:p w14:paraId="7B0A6AA5" w14:textId="0ACDF07E" w:rsidR="003C3FD1" w:rsidRPr="002D3844" w:rsidRDefault="003C3FD1" w:rsidP="003C3FD1">
            <w:pPr>
              <w:spacing w:line="240" w:lineRule="auto"/>
              <w:jc w:val="both"/>
              <w:rPr>
                <w:rFonts w:cs="Calibri"/>
                <w:sz w:val="21"/>
                <w:szCs w:val="21"/>
              </w:rPr>
            </w:pPr>
            <w:r w:rsidRPr="002D3844">
              <w:rPr>
                <w:rFonts w:cs="Calibri"/>
                <w:sz w:val="21"/>
                <w:szCs w:val="21"/>
              </w:rPr>
              <w:t>Finansowanie przedsięwzięć z zakresu właściwości Ministra Cyfryzacji zakłada się z:</w:t>
            </w:r>
          </w:p>
          <w:p w14:paraId="4D9833AB" w14:textId="0E025761" w:rsidR="003C3FD1" w:rsidRPr="002D3844" w:rsidRDefault="003C3FD1" w:rsidP="003C3FD1">
            <w:pPr>
              <w:pStyle w:val="Akapitzlist"/>
              <w:numPr>
                <w:ilvl w:val="0"/>
                <w:numId w:val="21"/>
              </w:numPr>
              <w:spacing w:line="240" w:lineRule="auto"/>
              <w:ind w:left="199" w:hanging="142"/>
              <w:jc w:val="both"/>
              <w:rPr>
                <w:rFonts w:cs="Calibri"/>
                <w:sz w:val="21"/>
                <w:szCs w:val="21"/>
              </w:rPr>
            </w:pPr>
            <w:r w:rsidRPr="002D3844">
              <w:rPr>
                <w:rFonts w:cs="Calibri"/>
                <w:sz w:val="21"/>
                <w:szCs w:val="21"/>
              </w:rPr>
              <w:t>budżetu państwa – cz. 27 – Informatyzacja oraz cz.</w:t>
            </w:r>
            <w:r w:rsidRPr="002D3844">
              <w:t xml:space="preserve"> </w:t>
            </w:r>
            <w:r w:rsidRPr="002D3844">
              <w:rPr>
                <w:rFonts w:cs="Calibri"/>
                <w:sz w:val="21"/>
                <w:szCs w:val="21"/>
              </w:rPr>
              <w:t>85/20 – województwo podlaskie;</w:t>
            </w:r>
          </w:p>
          <w:p w14:paraId="28B9B604" w14:textId="48F38D31" w:rsidR="003C3FD1" w:rsidRPr="002D3844" w:rsidRDefault="003C3FD1" w:rsidP="003C3FD1">
            <w:pPr>
              <w:pStyle w:val="Akapitzlist"/>
              <w:numPr>
                <w:ilvl w:val="0"/>
                <w:numId w:val="21"/>
              </w:numPr>
              <w:spacing w:after="120" w:line="240" w:lineRule="auto"/>
              <w:ind w:left="199" w:hanging="142"/>
              <w:jc w:val="both"/>
              <w:rPr>
                <w:rFonts w:cs="Calibri"/>
                <w:sz w:val="21"/>
                <w:szCs w:val="21"/>
              </w:rPr>
            </w:pPr>
            <w:r w:rsidRPr="002D3844">
              <w:rPr>
                <w:rFonts w:cs="Calibri"/>
                <w:sz w:val="21"/>
                <w:szCs w:val="21"/>
              </w:rPr>
              <w:t xml:space="preserve"> dotacja celowa;</w:t>
            </w:r>
          </w:p>
          <w:p w14:paraId="57E4DD93" w14:textId="0363E74C" w:rsidR="003C3FD1" w:rsidRDefault="003C3FD1" w:rsidP="008B29A4">
            <w:pPr>
              <w:pStyle w:val="Akapitzlist"/>
              <w:numPr>
                <w:ilvl w:val="0"/>
                <w:numId w:val="21"/>
              </w:numPr>
              <w:spacing w:after="120" w:line="240" w:lineRule="auto"/>
              <w:ind w:left="199" w:hanging="142"/>
              <w:jc w:val="both"/>
              <w:rPr>
                <w:rFonts w:cs="Calibri"/>
                <w:sz w:val="21"/>
                <w:szCs w:val="21"/>
              </w:rPr>
            </w:pPr>
            <w:r w:rsidRPr="003D15E0">
              <w:rPr>
                <w:rFonts w:cs="Calibri"/>
                <w:sz w:val="21"/>
                <w:szCs w:val="21"/>
              </w:rPr>
              <w:t>Fundusz Przeciwdziałania COVID-19,</w:t>
            </w:r>
          </w:p>
          <w:p w14:paraId="70FAF05C" w14:textId="55120BB0" w:rsidR="003C3FD1" w:rsidRPr="002D3844" w:rsidRDefault="003C3FD1" w:rsidP="003C3FD1">
            <w:pPr>
              <w:pStyle w:val="Akapitzlist"/>
              <w:numPr>
                <w:ilvl w:val="0"/>
                <w:numId w:val="21"/>
              </w:numPr>
              <w:spacing w:after="120" w:line="240" w:lineRule="auto"/>
              <w:ind w:left="199" w:hanging="142"/>
              <w:jc w:val="both"/>
              <w:rPr>
                <w:rFonts w:cs="Calibri"/>
                <w:sz w:val="21"/>
                <w:szCs w:val="21"/>
              </w:rPr>
            </w:pPr>
            <w:r w:rsidRPr="002D3844">
              <w:rPr>
                <w:rFonts w:cs="Calibri"/>
                <w:sz w:val="21"/>
                <w:szCs w:val="21"/>
              </w:rPr>
              <w:t xml:space="preserve">rezerwa celowa „Finansowanie Inicjatywy Wspólna Infrastruktura Informatyczna Państwa”; </w:t>
            </w:r>
          </w:p>
          <w:p w14:paraId="7FF5FC0A" w14:textId="65E3EDB5" w:rsidR="003C3FD1" w:rsidRPr="002D3844" w:rsidRDefault="003C3FD1" w:rsidP="003C3FD1">
            <w:pPr>
              <w:pStyle w:val="Akapitzlist"/>
              <w:numPr>
                <w:ilvl w:val="0"/>
                <w:numId w:val="21"/>
              </w:numPr>
              <w:spacing w:after="120" w:line="240" w:lineRule="auto"/>
              <w:ind w:left="199" w:hanging="142"/>
              <w:jc w:val="both"/>
              <w:rPr>
                <w:rFonts w:cs="Calibri"/>
                <w:sz w:val="21"/>
                <w:szCs w:val="21"/>
              </w:rPr>
            </w:pPr>
            <w:r w:rsidRPr="002D3844">
              <w:rPr>
                <w:rFonts w:cs="Calibri"/>
                <w:sz w:val="21"/>
                <w:szCs w:val="21"/>
              </w:rPr>
              <w:t>w ramach POPC.</w:t>
            </w:r>
          </w:p>
          <w:p w14:paraId="354F4624" w14:textId="2E279486" w:rsidR="003C3FD1" w:rsidRPr="002D3844" w:rsidRDefault="003C3FD1" w:rsidP="003C3FD1">
            <w:pPr>
              <w:spacing w:line="240" w:lineRule="auto"/>
              <w:jc w:val="both"/>
              <w:rPr>
                <w:rFonts w:cs="Times New Roman"/>
                <w:iCs/>
                <w:sz w:val="21"/>
                <w:szCs w:val="21"/>
              </w:rPr>
            </w:pPr>
            <w:r w:rsidRPr="002D3844">
              <w:rPr>
                <w:rFonts w:cs="Times New Roman"/>
                <w:iCs/>
                <w:sz w:val="21"/>
                <w:szCs w:val="21"/>
              </w:rPr>
              <w:t xml:space="preserve">Ponadto wskazać należy, iż Operatorem Rządowej Chmury Obliczeniowej jest minister właściwy do spraw informatyzacji, który odpowiedzialny jest za budowę, rozwój i utrzymanie Rządowej Chmury Obliczeniowej. Zadanie to w imieniu ministra może zostać powierzone jednostce przez niego nadzorowanej. Jednostki sektora finansów publicznych posiadające już systemy teleinformatyczne lub tworzące takie systemy, zainteresowane migracją na Rządową Chmurę Obliczeniową, wnioskować będą do ministra właściwego do spraw informatyzacji o zawarcie porozumienia określającego szczegółowe warunki takiej migracji oraz prawa i obowiązki stron w związku ze świadczeniem konkretnego zakresu usług przetwarzania w oparciu o infrastrukturę Rządowej Chmury Obliczeniowej. Porozumienia pomiędzy jednostkami a ministrem właściwym do spraw informatyzacji nie będą powodować dodatkowych skutków finansowych. Jednostka, której system zostanie migrowany na Rządową Chmurę Obliczeniową dokona blokady środków, które miała zaplanowane w swoim budżecie na rozwój i utrzymanie systemu. </w:t>
            </w:r>
          </w:p>
          <w:p w14:paraId="5AEB51F6" w14:textId="769F39DE" w:rsidR="003C3FD1" w:rsidRPr="002D3844" w:rsidRDefault="003C3FD1" w:rsidP="003C3FD1">
            <w:pPr>
              <w:spacing w:line="240" w:lineRule="auto"/>
              <w:jc w:val="both"/>
              <w:rPr>
                <w:rFonts w:cs="Times New Roman"/>
                <w:iCs/>
                <w:sz w:val="21"/>
                <w:szCs w:val="21"/>
              </w:rPr>
            </w:pPr>
            <w:r w:rsidRPr="002D3844">
              <w:rPr>
                <w:rFonts w:cs="Times New Roman"/>
                <w:iCs/>
                <w:sz w:val="21"/>
                <w:szCs w:val="21"/>
              </w:rPr>
              <w:t xml:space="preserve">Zgodnie z § 9 uchwały Rady Ministrów z dnia 11 września 2019 r. w sprawie Inicjatywy „Wspólna </w:t>
            </w:r>
            <w:r w:rsidRPr="002D3844">
              <w:rPr>
                <w:rFonts w:cs="Times New Roman"/>
                <w:iCs/>
                <w:sz w:val="21"/>
                <w:szCs w:val="21"/>
              </w:rPr>
              <w:lastRenderedPageBreak/>
              <w:t>Infrastruktura Informatyczna Państwa” (M.P. poz. 862 i z 2020 r. poz. 403):</w:t>
            </w:r>
          </w:p>
          <w:p w14:paraId="10B42230" w14:textId="77777777" w:rsidR="003C3FD1" w:rsidRPr="002D3844" w:rsidRDefault="003C3FD1" w:rsidP="003C3FD1">
            <w:pPr>
              <w:spacing w:line="240" w:lineRule="auto"/>
              <w:jc w:val="both"/>
              <w:rPr>
                <w:rFonts w:cs="Times New Roman"/>
                <w:iCs/>
                <w:sz w:val="21"/>
                <w:szCs w:val="21"/>
              </w:rPr>
            </w:pPr>
            <w:r w:rsidRPr="002D3844">
              <w:rPr>
                <w:rFonts w:cs="Times New Roman"/>
                <w:iCs/>
                <w:sz w:val="21"/>
                <w:szCs w:val="21"/>
              </w:rPr>
              <w:t>1. Źródłem finansowania inicjatywy WIIP będą środki budżetu państwa w ramach rezerwy celowej pod nazwą „Finansowanie Inicjatywy Wspólna Infrastruktura Informatyczna Państwa”.</w:t>
            </w:r>
          </w:p>
          <w:p w14:paraId="69903A6A" w14:textId="18ED15E8" w:rsidR="003C3FD1" w:rsidRPr="002D3844" w:rsidRDefault="003C3FD1" w:rsidP="003C3FD1">
            <w:pPr>
              <w:spacing w:line="240" w:lineRule="auto"/>
              <w:jc w:val="both"/>
              <w:rPr>
                <w:rFonts w:cs="Times New Roman"/>
                <w:iCs/>
                <w:sz w:val="21"/>
                <w:szCs w:val="21"/>
              </w:rPr>
            </w:pPr>
            <w:r w:rsidRPr="002D3844">
              <w:rPr>
                <w:rFonts w:cs="Times New Roman"/>
                <w:iCs/>
                <w:sz w:val="21"/>
                <w:szCs w:val="21"/>
              </w:rPr>
              <w:t>2. Podział rezerwy dokonywany jest zgodnie z przepisami ustawy z dnia 27 sierpnia 2009 r. o finansach publicznych, przy czym minister właściwy do spraw informatyzacji dokonuje weryfikacji i akceptacji przedłożonych wniosków o podział rezerwy.</w:t>
            </w:r>
          </w:p>
          <w:p w14:paraId="619C55F6" w14:textId="5D1DF070" w:rsidR="003C3FD1" w:rsidRPr="002D3844" w:rsidRDefault="003C3FD1" w:rsidP="003C3FD1">
            <w:pPr>
              <w:spacing w:line="240" w:lineRule="auto"/>
              <w:jc w:val="both"/>
              <w:rPr>
                <w:rFonts w:cs="Times New Roman"/>
                <w:iCs/>
                <w:sz w:val="21"/>
                <w:szCs w:val="21"/>
              </w:rPr>
            </w:pPr>
            <w:r w:rsidRPr="002D3844">
              <w:rPr>
                <w:rFonts w:cs="Times New Roman"/>
                <w:iCs/>
                <w:sz w:val="21"/>
                <w:szCs w:val="21"/>
              </w:rPr>
              <w:t>3. Środki na rezerwę celową, o której mowa w ust. 1, będą pochodziły ze środków finansowych, które dotychczas były przeznaczone, a także były lub będą planowane na zapewnienie usług przetwarzania, pozwalających na rozwój i utrzymanie systemów teleinformatycznych przenoszonych na Rządową Chmurę Obliczeniową.</w:t>
            </w:r>
          </w:p>
          <w:p w14:paraId="2822E703" w14:textId="4E6A9F81" w:rsidR="003C3FD1" w:rsidRPr="002D3844" w:rsidRDefault="003C3FD1" w:rsidP="003C3FD1">
            <w:pPr>
              <w:spacing w:line="240" w:lineRule="auto"/>
              <w:jc w:val="both"/>
              <w:rPr>
                <w:rFonts w:cs="Calibri"/>
                <w:sz w:val="21"/>
                <w:szCs w:val="21"/>
              </w:rPr>
            </w:pPr>
            <w:r w:rsidRPr="002D3844">
              <w:rPr>
                <w:rFonts w:cs="Times New Roman"/>
                <w:iCs/>
                <w:sz w:val="21"/>
                <w:szCs w:val="21"/>
              </w:rPr>
              <w:t xml:space="preserve">Środki z wyżej wskazanej rezerwy celowej pod nazwą „Finansowanie Inicjatywy Wspólna Infrastruktura Informatyczna Państwa” zostaną ujęte w planowaniu budżetowym na 2021 rok i kolejne lata. </w:t>
            </w:r>
          </w:p>
          <w:p w14:paraId="1DDE7017" w14:textId="77777777" w:rsidR="003C3FD1" w:rsidRPr="002D3844" w:rsidRDefault="003C3FD1" w:rsidP="003C3FD1">
            <w:pPr>
              <w:spacing w:line="240" w:lineRule="auto"/>
              <w:jc w:val="both"/>
              <w:rPr>
                <w:rFonts w:cs="Calibri"/>
                <w:sz w:val="21"/>
                <w:szCs w:val="21"/>
              </w:rPr>
            </w:pPr>
          </w:p>
          <w:p w14:paraId="6CEE1188" w14:textId="04114B34" w:rsidR="003C3FD1" w:rsidRPr="002D3844" w:rsidRDefault="003C3FD1" w:rsidP="003C3FD1">
            <w:pPr>
              <w:spacing w:line="240" w:lineRule="auto"/>
              <w:ind w:left="57"/>
              <w:jc w:val="both"/>
              <w:rPr>
                <w:rFonts w:cs="Calibri"/>
                <w:sz w:val="21"/>
                <w:szCs w:val="21"/>
              </w:rPr>
            </w:pPr>
            <w:r w:rsidRPr="002D3844">
              <w:rPr>
                <w:rFonts w:cs="Calibri"/>
                <w:sz w:val="21"/>
                <w:szCs w:val="21"/>
              </w:rPr>
              <w:t xml:space="preserve">Finansowanie przedsięwzięć z zakresu właściwości Ministra Edukacji </w:t>
            </w:r>
            <w:r>
              <w:rPr>
                <w:rFonts w:cs="Calibri"/>
                <w:sz w:val="21"/>
                <w:szCs w:val="21"/>
              </w:rPr>
              <w:t>i Nauki</w:t>
            </w:r>
            <w:r w:rsidRPr="002D3844">
              <w:rPr>
                <w:rFonts w:cs="Calibri"/>
                <w:sz w:val="21"/>
                <w:szCs w:val="21"/>
              </w:rPr>
              <w:t xml:space="preserve"> zakłada się z:</w:t>
            </w:r>
          </w:p>
          <w:p w14:paraId="0423914F" w14:textId="6836452E" w:rsidR="003C3FD1" w:rsidRPr="002D3844" w:rsidRDefault="003C3FD1" w:rsidP="003C3FD1">
            <w:pPr>
              <w:spacing w:line="240" w:lineRule="auto"/>
              <w:ind w:left="57"/>
              <w:jc w:val="both"/>
              <w:rPr>
                <w:rFonts w:cs="Calibri"/>
                <w:sz w:val="21"/>
                <w:szCs w:val="21"/>
              </w:rPr>
            </w:pPr>
            <w:r w:rsidRPr="002D3844">
              <w:rPr>
                <w:rFonts w:cs="Calibri"/>
                <w:sz w:val="21"/>
                <w:szCs w:val="21"/>
              </w:rPr>
              <w:t xml:space="preserve">- budżetu państwa – cz. </w:t>
            </w:r>
            <w:r>
              <w:rPr>
                <w:rFonts w:cs="Calibri"/>
                <w:sz w:val="21"/>
                <w:szCs w:val="21"/>
              </w:rPr>
              <w:t>27 -Informatyzacja), cz. 28 -</w:t>
            </w:r>
            <w:r w:rsidRPr="002D3844">
              <w:rPr>
                <w:rFonts w:cs="Calibri"/>
                <w:sz w:val="21"/>
                <w:szCs w:val="21"/>
              </w:rPr>
              <w:t xml:space="preserve"> Szkolnictwo wyższe i nauka</w:t>
            </w:r>
            <w:r>
              <w:rPr>
                <w:rFonts w:cs="Calibri"/>
                <w:sz w:val="21"/>
                <w:szCs w:val="21"/>
              </w:rPr>
              <w:t xml:space="preserve"> oraz cz. 30- </w:t>
            </w:r>
            <w:r w:rsidRPr="002D3844">
              <w:rPr>
                <w:rFonts w:cs="Calibri"/>
                <w:sz w:val="21"/>
                <w:szCs w:val="21"/>
              </w:rPr>
              <w:t>Oświata i wychowanie;</w:t>
            </w:r>
          </w:p>
          <w:p w14:paraId="638A43C3" w14:textId="77777777" w:rsidR="003C3FD1" w:rsidRPr="002D3844" w:rsidRDefault="003C3FD1" w:rsidP="003C3FD1">
            <w:pPr>
              <w:spacing w:line="240" w:lineRule="auto"/>
              <w:ind w:left="57"/>
              <w:jc w:val="both"/>
              <w:rPr>
                <w:rFonts w:cs="Calibri"/>
                <w:sz w:val="21"/>
                <w:szCs w:val="21"/>
              </w:rPr>
            </w:pPr>
            <w:r w:rsidRPr="002D3844">
              <w:rPr>
                <w:rFonts w:cs="Calibri"/>
                <w:sz w:val="21"/>
                <w:szCs w:val="21"/>
              </w:rPr>
              <w:t>- w ramach POPC i POWER.</w:t>
            </w:r>
          </w:p>
          <w:p w14:paraId="57A920F3" w14:textId="77777777" w:rsidR="003C3FD1" w:rsidRPr="002D3844" w:rsidRDefault="003C3FD1" w:rsidP="003C3FD1">
            <w:pPr>
              <w:spacing w:line="240" w:lineRule="auto"/>
              <w:ind w:left="57"/>
              <w:jc w:val="both"/>
              <w:rPr>
                <w:rFonts w:cs="Calibri"/>
                <w:sz w:val="21"/>
                <w:szCs w:val="21"/>
              </w:rPr>
            </w:pPr>
          </w:p>
          <w:p w14:paraId="452490FE" w14:textId="6D6C17F4" w:rsidR="003C3FD1" w:rsidRPr="002D3844" w:rsidRDefault="003C3FD1" w:rsidP="003C3FD1">
            <w:pPr>
              <w:spacing w:line="240" w:lineRule="auto"/>
              <w:ind w:left="57"/>
              <w:jc w:val="both"/>
              <w:rPr>
                <w:rFonts w:cs="Calibri"/>
                <w:sz w:val="21"/>
                <w:szCs w:val="21"/>
              </w:rPr>
            </w:pPr>
            <w:r>
              <w:rPr>
                <w:rFonts w:cs="Calibri"/>
                <w:sz w:val="21"/>
                <w:szCs w:val="21"/>
              </w:rPr>
              <w:t xml:space="preserve"> </w:t>
            </w:r>
            <w:r w:rsidRPr="002D3844">
              <w:rPr>
                <w:rFonts w:cs="Calibri"/>
                <w:sz w:val="21"/>
                <w:szCs w:val="21"/>
              </w:rPr>
              <w:t>Finansowanie przedsięwzięć z zakresu właściwości Ministra Finansów</w:t>
            </w:r>
            <w:r w:rsidR="00CA531B">
              <w:rPr>
                <w:rFonts w:cs="Calibri"/>
                <w:sz w:val="21"/>
                <w:szCs w:val="21"/>
              </w:rPr>
              <w:t>,</w:t>
            </w:r>
            <w:r w:rsidRPr="002D3844">
              <w:rPr>
                <w:rFonts w:cs="Calibri"/>
                <w:sz w:val="21"/>
                <w:szCs w:val="21"/>
              </w:rPr>
              <w:t xml:space="preserve"> </w:t>
            </w:r>
            <w:r w:rsidR="008D58AE">
              <w:rPr>
                <w:rFonts w:cs="Calibri"/>
                <w:sz w:val="21"/>
                <w:szCs w:val="21"/>
              </w:rPr>
              <w:t>F</w:t>
            </w:r>
            <w:r w:rsidR="008D58AE" w:rsidRPr="008D58AE">
              <w:rPr>
                <w:rFonts w:cs="Calibri"/>
                <w:sz w:val="21"/>
                <w:szCs w:val="21"/>
              </w:rPr>
              <w:t xml:space="preserve">unduszy i </w:t>
            </w:r>
            <w:r w:rsidR="008D58AE">
              <w:rPr>
                <w:rFonts w:cs="Calibri"/>
                <w:sz w:val="21"/>
                <w:szCs w:val="21"/>
              </w:rPr>
              <w:t>P</w:t>
            </w:r>
            <w:r w:rsidR="008D58AE" w:rsidRPr="008D58AE">
              <w:rPr>
                <w:rFonts w:cs="Calibri"/>
                <w:sz w:val="21"/>
                <w:szCs w:val="21"/>
              </w:rPr>
              <w:t xml:space="preserve">olityki </w:t>
            </w:r>
            <w:r w:rsidR="008D58AE">
              <w:rPr>
                <w:rFonts w:cs="Calibri"/>
                <w:sz w:val="21"/>
                <w:szCs w:val="21"/>
              </w:rPr>
              <w:t>R</w:t>
            </w:r>
            <w:r w:rsidR="008D58AE" w:rsidRPr="008D58AE">
              <w:rPr>
                <w:rFonts w:cs="Calibri"/>
                <w:sz w:val="21"/>
                <w:szCs w:val="21"/>
              </w:rPr>
              <w:t>egionalnej</w:t>
            </w:r>
            <w:r w:rsidR="008D58AE">
              <w:rPr>
                <w:rFonts w:cs="Calibri"/>
                <w:sz w:val="21"/>
                <w:szCs w:val="21"/>
              </w:rPr>
              <w:t xml:space="preserve"> </w:t>
            </w:r>
            <w:r w:rsidRPr="002D3844">
              <w:rPr>
                <w:rFonts w:cs="Calibri"/>
                <w:sz w:val="21"/>
                <w:szCs w:val="21"/>
              </w:rPr>
              <w:t>zakłada się z:</w:t>
            </w:r>
          </w:p>
          <w:p w14:paraId="26DB49ED" w14:textId="77777777" w:rsidR="003C3FD1" w:rsidRPr="002D3844" w:rsidRDefault="003C3FD1" w:rsidP="003C3FD1">
            <w:pPr>
              <w:spacing w:line="240" w:lineRule="auto"/>
              <w:ind w:left="57"/>
              <w:jc w:val="both"/>
              <w:rPr>
                <w:rFonts w:cs="Calibri"/>
                <w:sz w:val="21"/>
                <w:szCs w:val="21"/>
              </w:rPr>
            </w:pPr>
            <w:r w:rsidRPr="002D3844">
              <w:rPr>
                <w:rFonts w:cs="Calibri"/>
                <w:sz w:val="21"/>
                <w:szCs w:val="21"/>
              </w:rPr>
              <w:t>- budżetu państwa – cz. 19 - Budżet, finanse publiczne i instytucje finansowe, cz. 27 – Informatyzacja;</w:t>
            </w:r>
          </w:p>
          <w:p w14:paraId="45AFC0EB" w14:textId="77777777" w:rsidR="003C3FD1" w:rsidRPr="002D3844" w:rsidRDefault="003C3FD1" w:rsidP="003C3FD1">
            <w:pPr>
              <w:spacing w:line="240" w:lineRule="auto"/>
              <w:ind w:left="57"/>
              <w:jc w:val="both"/>
              <w:rPr>
                <w:rFonts w:cs="Calibri"/>
                <w:sz w:val="21"/>
                <w:szCs w:val="21"/>
              </w:rPr>
            </w:pPr>
            <w:r w:rsidRPr="002D3844">
              <w:rPr>
                <w:rFonts w:cs="Calibri"/>
                <w:sz w:val="21"/>
                <w:szCs w:val="21"/>
              </w:rPr>
              <w:t>- w ramach POPC.</w:t>
            </w:r>
          </w:p>
          <w:p w14:paraId="0288DD94" w14:textId="77777777" w:rsidR="003C3FD1" w:rsidRPr="002D3844" w:rsidRDefault="003C3FD1" w:rsidP="003C3FD1">
            <w:pPr>
              <w:spacing w:line="240" w:lineRule="auto"/>
              <w:ind w:left="57"/>
              <w:jc w:val="both"/>
              <w:rPr>
                <w:rFonts w:cs="Calibri"/>
                <w:sz w:val="21"/>
                <w:szCs w:val="21"/>
              </w:rPr>
            </w:pPr>
          </w:p>
          <w:p w14:paraId="3C898A7A" w14:textId="3F488332" w:rsidR="003C3FD1" w:rsidRPr="002D3844" w:rsidRDefault="003C3FD1" w:rsidP="003C3FD1">
            <w:pPr>
              <w:spacing w:line="240" w:lineRule="auto"/>
              <w:ind w:left="57"/>
              <w:jc w:val="both"/>
              <w:rPr>
                <w:rFonts w:cs="Calibri"/>
                <w:sz w:val="21"/>
                <w:szCs w:val="21"/>
              </w:rPr>
            </w:pPr>
            <w:r w:rsidRPr="002D3844">
              <w:rPr>
                <w:rFonts w:cs="Calibri"/>
                <w:sz w:val="21"/>
                <w:szCs w:val="21"/>
              </w:rPr>
              <w:t>Finansowanie przedsięwzięć z zakresu właściwości Ministra Infrastruktury zakłada się z:</w:t>
            </w:r>
          </w:p>
          <w:p w14:paraId="03923A46" w14:textId="53239169" w:rsidR="003C3FD1" w:rsidRPr="002D3844" w:rsidRDefault="003C3FD1" w:rsidP="003C3FD1">
            <w:pPr>
              <w:spacing w:line="240" w:lineRule="auto"/>
              <w:ind w:left="57"/>
              <w:jc w:val="both"/>
              <w:rPr>
                <w:rFonts w:cs="Calibri"/>
                <w:sz w:val="21"/>
                <w:szCs w:val="21"/>
              </w:rPr>
            </w:pPr>
            <w:r w:rsidRPr="002D3844">
              <w:rPr>
                <w:rFonts w:cs="Calibri"/>
                <w:sz w:val="21"/>
                <w:szCs w:val="21"/>
              </w:rPr>
              <w:t xml:space="preserve">- budżetu państwa – </w:t>
            </w:r>
            <w:r>
              <w:rPr>
                <w:rFonts w:cs="Calibri"/>
                <w:sz w:val="21"/>
                <w:szCs w:val="21"/>
              </w:rPr>
              <w:t xml:space="preserve">cz. 21 – Gospodarka morska, cz. 27 – Informatyzacja oraz </w:t>
            </w:r>
            <w:r w:rsidRPr="002D3844">
              <w:rPr>
                <w:rFonts w:cs="Calibri"/>
                <w:sz w:val="21"/>
                <w:szCs w:val="21"/>
              </w:rPr>
              <w:t>cz. 39 – Transport;</w:t>
            </w:r>
          </w:p>
          <w:p w14:paraId="1BD23BA4" w14:textId="77777777" w:rsidR="003C3FD1" w:rsidRPr="002D3844" w:rsidRDefault="003C3FD1" w:rsidP="003C3FD1">
            <w:pPr>
              <w:spacing w:line="240" w:lineRule="auto"/>
              <w:ind w:left="57"/>
              <w:jc w:val="both"/>
              <w:rPr>
                <w:rFonts w:cs="Calibri"/>
                <w:sz w:val="21"/>
                <w:szCs w:val="21"/>
              </w:rPr>
            </w:pPr>
            <w:r w:rsidRPr="002D3844">
              <w:rPr>
                <w:rFonts w:cs="Calibri"/>
                <w:sz w:val="21"/>
                <w:szCs w:val="21"/>
              </w:rPr>
              <w:t xml:space="preserve">- programu </w:t>
            </w:r>
            <w:proofErr w:type="spellStart"/>
            <w:r w:rsidRPr="002D3844">
              <w:rPr>
                <w:rFonts w:cs="Calibri"/>
                <w:sz w:val="21"/>
                <w:szCs w:val="21"/>
              </w:rPr>
              <w:t>Gospostrateg</w:t>
            </w:r>
            <w:proofErr w:type="spellEnd"/>
            <w:r w:rsidRPr="002D3844">
              <w:rPr>
                <w:rFonts w:cs="Calibri"/>
                <w:sz w:val="21"/>
                <w:szCs w:val="21"/>
              </w:rPr>
              <w:t>;</w:t>
            </w:r>
          </w:p>
          <w:p w14:paraId="6B46BC7F" w14:textId="77777777" w:rsidR="003C3FD1" w:rsidRPr="002D3844" w:rsidRDefault="003C3FD1" w:rsidP="003C3FD1">
            <w:pPr>
              <w:spacing w:line="240" w:lineRule="auto"/>
              <w:ind w:left="57"/>
              <w:jc w:val="both"/>
              <w:rPr>
                <w:rFonts w:cs="Calibri"/>
                <w:sz w:val="21"/>
                <w:szCs w:val="21"/>
              </w:rPr>
            </w:pPr>
            <w:r w:rsidRPr="002D3844">
              <w:rPr>
                <w:rFonts w:cs="Calibri"/>
                <w:sz w:val="21"/>
                <w:szCs w:val="21"/>
              </w:rPr>
              <w:t>- w ramach POPC i CEF.</w:t>
            </w:r>
          </w:p>
          <w:p w14:paraId="7D262C97" w14:textId="77777777" w:rsidR="003C3FD1" w:rsidRPr="002D3844" w:rsidRDefault="003C3FD1" w:rsidP="003C3FD1">
            <w:pPr>
              <w:spacing w:line="240" w:lineRule="auto"/>
              <w:ind w:left="57"/>
              <w:jc w:val="both"/>
              <w:rPr>
                <w:rFonts w:cs="Calibri"/>
                <w:sz w:val="21"/>
                <w:szCs w:val="21"/>
              </w:rPr>
            </w:pPr>
          </w:p>
          <w:p w14:paraId="12F43DD9" w14:textId="03079887" w:rsidR="003C3FD1" w:rsidRPr="002D3844" w:rsidRDefault="003C3FD1" w:rsidP="003C3FD1">
            <w:pPr>
              <w:spacing w:line="240" w:lineRule="auto"/>
              <w:ind w:left="57"/>
              <w:jc w:val="both"/>
              <w:rPr>
                <w:rFonts w:cs="Calibri"/>
                <w:sz w:val="21"/>
                <w:szCs w:val="21"/>
              </w:rPr>
            </w:pPr>
            <w:r w:rsidRPr="002D3844">
              <w:rPr>
                <w:rFonts w:cs="Calibri"/>
                <w:sz w:val="21"/>
                <w:szCs w:val="21"/>
              </w:rPr>
              <w:t>Finansowanie przedsięwzięć z zakresu właściwości Ministra Klimatu</w:t>
            </w:r>
            <w:r>
              <w:rPr>
                <w:rFonts w:cs="Calibri"/>
                <w:sz w:val="21"/>
                <w:szCs w:val="21"/>
              </w:rPr>
              <w:t xml:space="preserve"> i Środowiska</w:t>
            </w:r>
            <w:r w:rsidRPr="002D3844">
              <w:rPr>
                <w:rFonts w:cs="Calibri"/>
                <w:sz w:val="21"/>
                <w:szCs w:val="21"/>
              </w:rPr>
              <w:t xml:space="preserve"> zakłada się z:</w:t>
            </w:r>
          </w:p>
          <w:p w14:paraId="1BF8C607" w14:textId="39310BEE" w:rsidR="003C3FD1" w:rsidRDefault="003C3FD1" w:rsidP="003C3FD1">
            <w:pPr>
              <w:spacing w:line="240" w:lineRule="auto"/>
              <w:ind w:left="57"/>
              <w:jc w:val="both"/>
              <w:rPr>
                <w:rFonts w:cs="Calibri"/>
                <w:sz w:val="21"/>
                <w:szCs w:val="21"/>
              </w:rPr>
            </w:pPr>
            <w:r w:rsidRPr="002D3844">
              <w:rPr>
                <w:rFonts w:cs="Calibri"/>
                <w:sz w:val="21"/>
                <w:szCs w:val="21"/>
              </w:rPr>
              <w:t xml:space="preserve">- budżetu państwa – cz. </w:t>
            </w:r>
            <w:r w:rsidR="00C8519F">
              <w:rPr>
                <w:rFonts w:cs="Calibri"/>
                <w:sz w:val="21"/>
                <w:szCs w:val="21"/>
              </w:rPr>
              <w:t>5</w:t>
            </w:r>
            <w:r w:rsidRPr="002D3844">
              <w:rPr>
                <w:rFonts w:cs="Calibri"/>
                <w:sz w:val="21"/>
                <w:szCs w:val="21"/>
              </w:rPr>
              <w:t>1 – Środowisko</w:t>
            </w:r>
            <w:r w:rsidR="000918ED">
              <w:rPr>
                <w:rFonts w:cs="Calibri"/>
                <w:sz w:val="21"/>
                <w:szCs w:val="21"/>
              </w:rPr>
              <w:t>;</w:t>
            </w:r>
          </w:p>
          <w:p w14:paraId="6A11701B" w14:textId="6C924F7D" w:rsidR="003C3FD1" w:rsidRPr="002D3844" w:rsidRDefault="003C3FD1" w:rsidP="003C3FD1">
            <w:pPr>
              <w:spacing w:line="240" w:lineRule="auto"/>
              <w:ind w:left="57"/>
              <w:jc w:val="both"/>
              <w:rPr>
                <w:rFonts w:cs="Calibri"/>
                <w:sz w:val="21"/>
                <w:szCs w:val="21"/>
              </w:rPr>
            </w:pPr>
            <w:r>
              <w:rPr>
                <w:rFonts w:cs="Calibri"/>
                <w:sz w:val="21"/>
                <w:szCs w:val="21"/>
              </w:rPr>
              <w:t>- w ramach POPC i POIŚ</w:t>
            </w:r>
            <w:r w:rsidRPr="002D3844">
              <w:rPr>
                <w:rFonts w:cs="Calibri"/>
                <w:sz w:val="21"/>
                <w:szCs w:val="21"/>
              </w:rPr>
              <w:t>.</w:t>
            </w:r>
          </w:p>
          <w:p w14:paraId="67AB5979" w14:textId="77777777" w:rsidR="003C3FD1" w:rsidRPr="002D3844" w:rsidRDefault="003C3FD1" w:rsidP="003C3FD1">
            <w:pPr>
              <w:spacing w:line="240" w:lineRule="auto"/>
              <w:ind w:left="57"/>
              <w:jc w:val="both"/>
              <w:rPr>
                <w:rFonts w:cs="Calibri"/>
                <w:sz w:val="21"/>
                <w:szCs w:val="21"/>
              </w:rPr>
            </w:pPr>
          </w:p>
          <w:p w14:paraId="195DD99A" w14:textId="7B24D648" w:rsidR="003C3FD1" w:rsidRPr="002D3844" w:rsidRDefault="003C3FD1" w:rsidP="003C3FD1">
            <w:pPr>
              <w:spacing w:line="240" w:lineRule="auto"/>
              <w:ind w:left="57"/>
              <w:jc w:val="both"/>
              <w:rPr>
                <w:rFonts w:cs="Calibri"/>
                <w:sz w:val="21"/>
                <w:szCs w:val="21"/>
              </w:rPr>
            </w:pPr>
            <w:r w:rsidRPr="002D3844">
              <w:rPr>
                <w:rFonts w:cs="Calibri"/>
                <w:sz w:val="21"/>
                <w:szCs w:val="21"/>
              </w:rPr>
              <w:t xml:space="preserve">Finansowanie przedsięwzięć z zakresu właściwości </w:t>
            </w:r>
            <w:r w:rsidRPr="002D3844">
              <w:rPr>
                <w:sz w:val="21"/>
                <w:szCs w:val="21"/>
              </w:rPr>
              <w:t xml:space="preserve">Ministra </w:t>
            </w:r>
            <w:r w:rsidRPr="002D3844">
              <w:rPr>
                <w:rFonts w:cs="Calibri"/>
                <w:sz w:val="21"/>
                <w:szCs w:val="21"/>
              </w:rPr>
              <w:t xml:space="preserve">Kultury i Dziedzictwa Narodowego </w:t>
            </w:r>
            <w:r w:rsidR="00F8205C" w:rsidRPr="00F8205C">
              <w:rPr>
                <w:rFonts w:cs="Calibri"/>
                <w:sz w:val="21"/>
                <w:szCs w:val="21"/>
              </w:rPr>
              <w:t xml:space="preserve">i </w:t>
            </w:r>
            <w:r w:rsidR="008B29A4">
              <w:rPr>
                <w:rFonts w:cs="Calibri"/>
                <w:sz w:val="21"/>
                <w:szCs w:val="21"/>
              </w:rPr>
              <w:t>S</w:t>
            </w:r>
            <w:r w:rsidR="008B29A4" w:rsidRPr="00F8205C">
              <w:rPr>
                <w:rFonts w:cs="Calibri"/>
                <w:sz w:val="21"/>
                <w:szCs w:val="21"/>
              </w:rPr>
              <w:t>portu</w:t>
            </w:r>
            <w:r w:rsidR="008B29A4" w:rsidRPr="002D3844">
              <w:rPr>
                <w:rFonts w:cs="Calibri"/>
                <w:sz w:val="21"/>
                <w:szCs w:val="21"/>
              </w:rPr>
              <w:t xml:space="preserve"> zakłada</w:t>
            </w:r>
            <w:r w:rsidRPr="002D3844">
              <w:rPr>
                <w:rFonts w:cs="Calibri"/>
                <w:sz w:val="21"/>
                <w:szCs w:val="21"/>
              </w:rPr>
              <w:t xml:space="preserve"> się z:</w:t>
            </w:r>
          </w:p>
          <w:p w14:paraId="4071B36D" w14:textId="77777777" w:rsidR="003C3FD1" w:rsidRPr="002D3844" w:rsidRDefault="003C3FD1" w:rsidP="003C3FD1">
            <w:pPr>
              <w:spacing w:line="240" w:lineRule="auto"/>
              <w:ind w:left="57"/>
              <w:jc w:val="both"/>
              <w:rPr>
                <w:rFonts w:cs="Calibri"/>
                <w:sz w:val="21"/>
                <w:szCs w:val="21"/>
              </w:rPr>
            </w:pPr>
            <w:r w:rsidRPr="002D3844">
              <w:rPr>
                <w:rFonts w:cs="Calibri"/>
                <w:sz w:val="21"/>
                <w:szCs w:val="21"/>
              </w:rPr>
              <w:t xml:space="preserve">- budżetu państwa – cz. 24 – Kultura i ochrona dziedzictwa narodowego; </w:t>
            </w:r>
          </w:p>
          <w:p w14:paraId="64FD2534" w14:textId="0E4E7639" w:rsidR="003C3FD1" w:rsidRPr="002D3844" w:rsidRDefault="003C3FD1" w:rsidP="003C3FD1">
            <w:pPr>
              <w:spacing w:line="240" w:lineRule="auto"/>
              <w:ind w:left="57"/>
              <w:jc w:val="both"/>
              <w:rPr>
                <w:rFonts w:cs="Calibri"/>
                <w:sz w:val="21"/>
                <w:szCs w:val="21"/>
              </w:rPr>
            </w:pPr>
            <w:r w:rsidRPr="002D3844">
              <w:rPr>
                <w:rFonts w:cs="Calibri"/>
                <w:sz w:val="21"/>
                <w:szCs w:val="21"/>
              </w:rPr>
              <w:t>- w ramach POPC</w:t>
            </w:r>
            <w:r>
              <w:rPr>
                <w:rFonts w:cs="Calibri"/>
                <w:sz w:val="21"/>
                <w:szCs w:val="21"/>
              </w:rPr>
              <w:t xml:space="preserve"> </w:t>
            </w:r>
            <w:r w:rsidRPr="002D3844">
              <w:rPr>
                <w:rFonts w:cs="Calibri"/>
                <w:sz w:val="21"/>
                <w:szCs w:val="21"/>
              </w:rPr>
              <w:t xml:space="preserve"> oraz</w:t>
            </w:r>
            <w:r w:rsidRPr="002D3844">
              <w:t xml:space="preserve"> </w:t>
            </w:r>
            <w:r w:rsidRPr="002D3844">
              <w:rPr>
                <w:rFonts w:cs="Calibri"/>
                <w:sz w:val="21"/>
                <w:szCs w:val="21"/>
              </w:rPr>
              <w:t>w ramach środków europejskich planowanych na lata 2021-2027.</w:t>
            </w:r>
          </w:p>
          <w:p w14:paraId="6CFF00E9" w14:textId="77777777" w:rsidR="003C3FD1" w:rsidRPr="002D3844" w:rsidRDefault="003C3FD1" w:rsidP="003C3FD1">
            <w:pPr>
              <w:spacing w:line="240" w:lineRule="auto"/>
              <w:ind w:left="57"/>
              <w:jc w:val="both"/>
              <w:rPr>
                <w:rFonts w:cs="Calibri"/>
                <w:sz w:val="21"/>
                <w:szCs w:val="21"/>
              </w:rPr>
            </w:pPr>
          </w:p>
          <w:p w14:paraId="341E272E" w14:textId="4A219362" w:rsidR="003C3FD1" w:rsidRPr="002D3844" w:rsidRDefault="003C3FD1" w:rsidP="003C3FD1">
            <w:pPr>
              <w:spacing w:line="240" w:lineRule="auto"/>
              <w:ind w:left="57"/>
              <w:jc w:val="both"/>
              <w:rPr>
                <w:rFonts w:cs="Calibri"/>
                <w:sz w:val="21"/>
                <w:szCs w:val="21"/>
              </w:rPr>
            </w:pPr>
            <w:r w:rsidRPr="002D3844">
              <w:rPr>
                <w:rFonts w:cs="Calibri"/>
                <w:sz w:val="21"/>
                <w:szCs w:val="21"/>
              </w:rPr>
              <w:t>Finansowanie przedsięwzięć z zakresu właściwości Ministra Obrony Narodowej zakłada się z:</w:t>
            </w:r>
          </w:p>
          <w:p w14:paraId="03D1EC40" w14:textId="35359DDF" w:rsidR="003C3FD1" w:rsidRPr="002D3844" w:rsidRDefault="003C3FD1" w:rsidP="003C3FD1">
            <w:pPr>
              <w:spacing w:line="240" w:lineRule="auto"/>
              <w:ind w:left="57"/>
              <w:jc w:val="both"/>
              <w:rPr>
                <w:rFonts w:cs="Calibri"/>
                <w:sz w:val="21"/>
                <w:szCs w:val="21"/>
              </w:rPr>
            </w:pPr>
            <w:r w:rsidRPr="002D3844">
              <w:rPr>
                <w:rFonts w:cs="Calibri"/>
                <w:sz w:val="21"/>
                <w:szCs w:val="21"/>
              </w:rPr>
              <w:t>- budżetu państwa – cz. 29 –  Obrona narodowa, cz. 28 – Szkolnictwo wyższe i nauka;</w:t>
            </w:r>
          </w:p>
          <w:p w14:paraId="780D9EE3" w14:textId="5269FF18" w:rsidR="003C3FD1" w:rsidRPr="002D3844" w:rsidRDefault="003C3FD1" w:rsidP="003C3FD1">
            <w:pPr>
              <w:spacing w:line="240" w:lineRule="auto"/>
              <w:ind w:left="57"/>
              <w:jc w:val="both"/>
              <w:rPr>
                <w:rFonts w:cs="Calibri"/>
                <w:sz w:val="21"/>
                <w:szCs w:val="21"/>
              </w:rPr>
            </w:pPr>
            <w:r w:rsidRPr="002D3844">
              <w:rPr>
                <w:rFonts w:cs="Calibri"/>
                <w:sz w:val="21"/>
                <w:szCs w:val="21"/>
              </w:rPr>
              <w:t>- w ramach POPC.</w:t>
            </w:r>
          </w:p>
          <w:p w14:paraId="3A06AEAD" w14:textId="77777777" w:rsidR="003C3FD1" w:rsidRPr="002D3844" w:rsidRDefault="003C3FD1" w:rsidP="003C3FD1">
            <w:pPr>
              <w:spacing w:line="240" w:lineRule="auto"/>
              <w:ind w:left="57"/>
              <w:jc w:val="both"/>
              <w:rPr>
                <w:rFonts w:cs="Calibri"/>
                <w:sz w:val="21"/>
                <w:szCs w:val="21"/>
              </w:rPr>
            </w:pPr>
          </w:p>
          <w:p w14:paraId="2D3CD986" w14:textId="059C8F12" w:rsidR="003C3FD1" w:rsidRPr="002D3844" w:rsidRDefault="003C3FD1" w:rsidP="003C3FD1">
            <w:pPr>
              <w:spacing w:line="240" w:lineRule="auto"/>
              <w:ind w:left="57"/>
              <w:jc w:val="both"/>
              <w:rPr>
                <w:rFonts w:cs="Calibri"/>
                <w:sz w:val="21"/>
                <w:szCs w:val="21"/>
              </w:rPr>
            </w:pPr>
            <w:r w:rsidRPr="002D3844">
              <w:rPr>
                <w:rFonts w:cs="Calibri"/>
                <w:sz w:val="21"/>
                <w:szCs w:val="21"/>
              </w:rPr>
              <w:t>Finansowanie przedsięwzięć z zakresu właściwości Ministra Rodziny</w:t>
            </w:r>
            <w:r w:rsidR="00C34E5F">
              <w:rPr>
                <w:rFonts w:cs="Calibri"/>
                <w:sz w:val="21"/>
                <w:szCs w:val="21"/>
              </w:rPr>
              <w:t xml:space="preserve"> </w:t>
            </w:r>
            <w:r w:rsidRPr="002D3844">
              <w:rPr>
                <w:rFonts w:cs="Calibri"/>
                <w:sz w:val="21"/>
                <w:szCs w:val="21"/>
              </w:rPr>
              <w:t>i Polityki Społecznej  zakłada się z:</w:t>
            </w:r>
          </w:p>
          <w:p w14:paraId="7A842889" w14:textId="0E6C9011" w:rsidR="003C3FD1" w:rsidRPr="002D3844" w:rsidRDefault="003C3FD1" w:rsidP="003C3FD1">
            <w:pPr>
              <w:spacing w:line="240" w:lineRule="auto"/>
              <w:ind w:left="57"/>
              <w:jc w:val="both"/>
              <w:rPr>
                <w:rFonts w:cs="Calibri"/>
                <w:sz w:val="21"/>
                <w:szCs w:val="21"/>
              </w:rPr>
            </w:pPr>
            <w:r w:rsidRPr="002D3844">
              <w:rPr>
                <w:rFonts w:cs="Calibri"/>
                <w:sz w:val="21"/>
                <w:szCs w:val="21"/>
              </w:rPr>
              <w:t xml:space="preserve">- budżetu państwa </w:t>
            </w:r>
            <w:r w:rsidRPr="002D3844">
              <w:rPr>
                <w:b/>
              </w:rPr>
              <w:t>-</w:t>
            </w:r>
            <w:r w:rsidRPr="002D3844">
              <w:t xml:space="preserve"> </w:t>
            </w:r>
            <w:r w:rsidRPr="002D3844">
              <w:rPr>
                <w:rFonts w:cs="Calibri"/>
                <w:sz w:val="21"/>
                <w:szCs w:val="21"/>
              </w:rPr>
              <w:t>cz. 44 – Zabezpieczenie społeczne, Państwowy Fundusz Rehabilitacji Osób Niepełnosprawnych;</w:t>
            </w:r>
          </w:p>
          <w:p w14:paraId="1271B07D" w14:textId="60C89293" w:rsidR="003C3FD1" w:rsidRPr="002D3844" w:rsidRDefault="003C3FD1" w:rsidP="003C3FD1">
            <w:pPr>
              <w:spacing w:line="240" w:lineRule="auto"/>
              <w:ind w:left="57"/>
              <w:jc w:val="both"/>
              <w:rPr>
                <w:rFonts w:cs="Calibri"/>
                <w:sz w:val="21"/>
                <w:szCs w:val="21"/>
              </w:rPr>
            </w:pPr>
            <w:r w:rsidRPr="002D3844">
              <w:rPr>
                <w:rFonts w:cs="Calibri"/>
                <w:sz w:val="21"/>
                <w:szCs w:val="21"/>
              </w:rPr>
              <w:t>- w ramach POPC.</w:t>
            </w:r>
          </w:p>
          <w:p w14:paraId="101A0E3C" w14:textId="77777777" w:rsidR="003C3FD1" w:rsidRPr="002D3844" w:rsidRDefault="003C3FD1" w:rsidP="003C3FD1">
            <w:pPr>
              <w:spacing w:line="240" w:lineRule="auto"/>
              <w:ind w:left="57"/>
              <w:jc w:val="both"/>
              <w:rPr>
                <w:rFonts w:cs="Calibri"/>
                <w:sz w:val="21"/>
                <w:szCs w:val="21"/>
              </w:rPr>
            </w:pPr>
          </w:p>
          <w:p w14:paraId="5B65CE70" w14:textId="051FE954" w:rsidR="003C3FD1" w:rsidRPr="002D3844" w:rsidRDefault="003C3FD1" w:rsidP="003C3FD1">
            <w:pPr>
              <w:spacing w:line="240" w:lineRule="auto"/>
              <w:ind w:left="57"/>
              <w:jc w:val="both"/>
              <w:rPr>
                <w:rFonts w:cs="Calibri"/>
                <w:sz w:val="21"/>
                <w:szCs w:val="21"/>
              </w:rPr>
            </w:pPr>
            <w:r w:rsidRPr="002D3844">
              <w:rPr>
                <w:rFonts w:cs="Calibri"/>
                <w:sz w:val="21"/>
                <w:szCs w:val="21"/>
              </w:rPr>
              <w:t>Finansowanie przedsięwzięć z zakresu właściwości Ministra</w:t>
            </w:r>
            <w:r w:rsidRPr="002D3844">
              <w:t xml:space="preserve"> </w:t>
            </w:r>
            <w:r w:rsidRPr="002D3844">
              <w:rPr>
                <w:rFonts w:cs="Calibri"/>
                <w:sz w:val="21"/>
                <w:szCs w:val="21"/>
              </w:rPr>
              <w:t>Rolnictwa i Rozwoju Wsi zakłada się z:</w:t>
            </w:r>
          </w:p>
          <w:p w14:paraId="6BAD97C5" w14:textId="3446DD02" w:rsidR="003C3FD1" w:rsidRPr="002D3844" w:rsidRDefault="003C3FD1" w:rsidP="003C3FD1">
            <w:pPr>
              <w:spacing w:line="240" w:lineRule="auto"/>
              <w:ind w:left="57"/>
              <w:jc w:val="both"/>
              <w:rPr>
                <w:rFonts w:cs="Calibri"/>
                <w:sz w:val="21"/>
                <w:szCs w:val="21"/>
              </w:rPr>
            </w:pPr>
            <w:r w:rsidRPr="002D3844">
              <w:rPr>
                <w:rFonts w:cs="Calibri"/>
                <w:sz w:val="21"/>
                <w:szCs w:val="21"/>
              </w:rPr>
              <w:t xml:space="preserve">- budżetu państwa – cz. 27 – Informatyzacja, cz. 32 – Rolnictwo, cz. 33 – Rozwój wsi, cz. 35 Rynki rolne oraz cz. 57 – Agencja Bezpieczeństwa Wewnętrznego; </w:t>
            </w:r>
          </w:p>
          <w:p w14:paraId="7DA44EC8" w14:textId="77777777" w:rsidR="003C3FD1" w:rsidRPr="002D3844" w:rsidRDefault="003C3FD1" w:rsidP="003C3FD1">
            <w:pPr>
              <w:spacing w:line="240" w:lineRule="auto"/>
              <w:ind w:left="57"/>
              <w:jc w:val="both"/>
              <w:rPr>
                <w:rFonts w:cs="Calibri"/>
                <w:sz w:val="21"/>
                <w:szCs w:val="21"/>
              </w:rPr>
            </w:pPr>
            <w:r w:rsidRPr="002D3844">
              <w:rPr>
                <w:rFonts w:cs="Calibri"/>
                <w:sz w:val="21"/>
                <w:szCs w:val="21"/>
              </w:rPr>
              <w:t>- w ramach POPC.</w:t>
            </w:r>
          </w:p>
          <w:p w14:paraId="236F565A" w14:textId="77777777" w:rsidR="003C3FD1" w:rsidRPr="002D3844" w:rsidRDefault="003C3FD1" w:rsidP="003C3FD1">
            <w:pPr>
              <w:spacing w:line="240" w:lineRule="auto"/>
              <w:ind w:left="57"/>
              <w:jc w:val="both"/>
              <w:rPr>
                <w:rFonts w:cs="Calibri"/>
                <w:sz w:val="21"/>
                <w:szCs w:val="21"/>
              </w:rPr>
            </w:pPr>
          </w:p>
          <w:p w14:paraId="0C84AEAE" w14:textId="121525E6" w:rsidR="003C3FD1" w:rsidRPr="002D3844" w:rsidRDefault="003C3FD1" w:rsidP="003C3FD1">
            <w:pPr>
              <w:spacing w:line="240" w:lineRule="auto"/>
              <w:ind w:left="57"/>
              <w:jc w:val="both"/>
              <w:rPr>
                <w:rFonts w:cs="Calibri"/>
                <w:sz w:val="21"/>
                <w:szCs w:val="21"/>
              </w:rPr>
            </w:pPr>
            <w:r w:rsidRPr="002D3844">
              <w:rPr>
                <w:rFonts w:cs="Calibri"/>
                <w:sz w:val="21"/>
                <w:szCs w:val="21"/>
              </w:rPr>
              <w:t>Finansowanie przedsięwzięć z zakresu właściwości Ministra Rozwoju</w:t>
            </w:r>
            <w:r>
              <w:rPr>
                <w:rFonts w:cs="Calibri"/>
                <w:sz w:val="21"/>
                <w:szCs w:val="21"/>
              </w:rPr>
              <w:t>, Pracy i Technologii</w:t>
            </w:r>
            <w:r w:rsidRPr="002D3844">
              <w:rPr>
                <w:rFonts w:cs="Calibri"/>
                <w:sz w:val="21"/>
                <w:szCs w:val="21"/>
              </w:rPr>
              <w:t xml:space="preserve"> zakłada się z:</w:t>
            </w:r>
          </w:p>
          <w:p w14:paraId="18121BA7" w14:textId="694F049B" w:rsidR="003C3FD1" w:rsidRDefault="003C3FD1" w:rsidP="003C3FD1">
            <w:pPr>
              <w:spacing w:line="240" w:lineRule="auto"/>
              <w:ind w:left="57"/>
              <w:jc w:val="both"/>
              <w:rPr>
                <w:rFonts w:cs="Calibri"/>
                <w:sz w:val="21"/>
                <w:szCs w:val="21"/>
              </w:rPr>
            </w:pPr>
            <w:r w:rsidRPr="002D3844">
              <w:rPr>
                <w:rFonts w:cs="Calibri"/>
                <w:sz w:val="21"/>
                <w:szCs w:val="21"/>
              </w:rPr>
              <w:t xml:space="preserve">- budżetu państwa – cz. 18 – Budownictwo, planowanie i zagospodarowanie przestrzenne oraz mieszkalnictwo, cz. 20 – Gospodarka, </w:t>
            </w:r>
            <w:r>
              <w:rPr>
                <w:rFonts w:cs="Calibri"/>
                <w:sz w:val="21"/>
                <w:szCs w:val="21"/>
              </w:rPr>
              <w:t xml:space="preserve">cz. 31 – Praca, cz. 42 – 42 Sprawy wewnętrzne (Komenda Główna Straży Granicznej), której dysponentem jest minister właściwy do spraw wewnętrznych, </w:t>
            </w:r>
            <w:r w:rsidRPr="002D3844">
              <w:rPr>
                <w:rFonts w:cs="Calibri"/>
                <w:sz w:val="21"/>
                <w:szCs w:val="21"/>
              </w:rPr>
              <w:t>cz. 49 – Urząd Zamówień Publicznych, cz. 61 – Urząd Patentowy Rzeczypospolitej Polskiej</w:t>
            </w:r>
            <w:r>
              <w:rPr>
                <w:rFonts w:cs="Calibri"/>
                <w:sz w:val="21"/>
                <w:szCs w:val="21"/>
              </w:rPr>
              <w:t xml:space="preserve">, </w:t>
            </w:r>
            <w:r w:rsidRPr="002D3844">
              <w:rPr>
                <w:rFonts w:cs="Calibri"/>
                <w:sz w:val="21"/>
                <w:szCs w:val="21"/>
              </w:rPr>
              <w:t>cz. 64 – Główny Urząd Miar</w:t>
            </w:r>
            <w:r>
              <w:rPr>
                <w:rFonts w:cs="Calibri"/>
                <w:sz w:val="21"/>
                <w:szCs w:val="21"/>
              </w:rPr>
              <w:t>;</w:t>
            </w:r>
          </w:p>
          <w:p w14:paraId="592E0B99" w14:textId="462C393C" w:rsidR="003C3FD1" w:rsidRPr="002D3844" w:rsidRDefault="003C3FD1" w:rsidP="003C3FD1">
            <w:pPr>
              <w:spacing w:line="240" w:lineRule="auto"/>
              <w:ind w:left="57"/>
              <w:jc w:val="both"/>
              <w:rPr>
                <w:rFonts w:cs="Calibri"/>
                <w:sz w:val="21"/>
                <w:szCs w:val="21"/>
              </w:rPr>
            </w:pPr>
            <w:r>
              <w:rPr>
                <w:rFonts w:cs="Calibri"/>
                <w:sz w:val="21"/>
                <w:szCs w:val="21"/>
              </w:rPr>
              <w:t>- Fundusz Pracy</w:t>
            </w:r>
            <w:r w:rsidRPr="002D3844">
              <w:rPr>
                <w:rFonts w:cs="Calibri"/>
                <w:sz w:val="21"/>
                <w:szCs w:val="21"/>
              </w:rPr>
              <w:t>;</w:t>
            </w:r>
          </w:p>
          <w:p w14:paraId="4B0A489B" w14:textId="4CDF5CFA" w:rsidR="003C3FD1" w:rsidRPr="002D3844" w:rsidRDefault="003C3FD1" w:rsidP="003C3FD1">
            <w:pPr>
              <w:spacing w:line="240" w:lineRule="auto"/>
              <w:ind w:left="57"/>
              <w:jc w:val="both"/>
              <w:rPr>
                <w:rFonts w:cs="Calibri"/>
                <w:sz w:val="21"/>
                <w:szCs w:val="21"/>
              </w:rPr>
            </w:pPr>
            <w:r w:rsidRPr="002D3844">
              <w:rPr>
                <w:rFonts w:cs="Calibri"/>
                <w:sz w:val="21"/>
                <w:szCs w:val="21"/>
              </w:rPr>
              <w:lastRenderedPageBreak/>
              <w:t>- w ramach POPC.</w:t>
            </w:r>
          </w:p>
          <w:p w14:paraId="19F1A359" w14:textId="77777777" w:rsidR="003C3FD1" w:rsidRPr="002D3844" w:rsidRDefault="003C3FD1" w:rsidP="003C3FD1">
            <w:pPr>
              <w:spacing w:line="240" w:lineRule="auto"/>
              <w:ind w:left="57"/>
              <w:jc w:val="both"/>
              <w:rPr>
                <w:rFonts w:cs="Calibri"/>
                <w:sz w:val="21"/>
                <w:szCs w:val="21"/>
              </w:rPr>
            </w:pPr>
          </w:p>
          <w:p w14:paraId="582034D5" w14:textId="77777777" w:rsidR="003C3FD1" w:rsidRPr="002D3844" w:rsidRDefault="003C3FD1" w:rsidP="003C3FD1">
            <w:pPr>
              <w:spacing w:line="240" w:lineRule="auto"/>
              <w:ind w:left="57"/>
              <w:jc w:val="both"/>
              <w:rPr>
                <w:rFonts w:cs="Calibri"/>
                <w:sz w:val="21"/>
                <w:szCs w:val="21"/>
              </w:rPr>
            </w:pPr>
            <w:r w:rsidRPr="002D3844">
              <w:rPr>
                <w:rFonts w:cs="Calibri"/>
                <w:sz w:val="21"/>
                <w:szCs w:val="21"/>
              </w:rPr>
              <w:t>Finansowanie przedsięwzięć z zakresu właściwości Ministra Spraw Wewnętrznych i Administracji zakłada się z:</w:t>
            </w:r>
          </w:p>
          <w:p w14:paraId="6697B62E" w14:textId="5429B5E1" w:rsidR="003C3FD1" w:rsidRPr="002D3844" w:rsidRDefault="003C3FD1" w:rsidP="003C3FD1">
            <w:pPr>
              <w:spacing w:line="240" w:lineRule="auto"/>
              <w:ind w:left="57"/>
              <w:jc w:val="both"/>
              <w:rPr>
                <w:rFonts w:cs="Calibri"/>
                <w:sz w:val="21"/>
                <w:szCs w:val="21"/>
              </w:rPr>
            </w:pPr>
            <w:r w:rsidRPr="002D3844">
              <w:rPr>
                <w:rFonts w:cs="Calibri"/>
                <w:sz w:val="21"/>
                <w:szCs w:val="21"/>
              </w:rPr>
              <w:t xml:space="preserve">- budżetu państwa – cz. 17 – Administracja publiczna, cz. 42 – Sprawy wewnętrzne, cz. 43 – </w:t>
            </w:r>
            <w:r w:rsidRPr="002D3844">
              <w:t xml:space="preserve"> </w:t>
            </w:r>
            <w:r w:rsidRPr="002D3844">
              <w:rPr>
                <w:rFonts w:cs="Calibri"/>
                <w:sz w:val="21"/>
                <w:szCs w:val="21"/>
              </w:rPr>
              <w:t>Wyznania religijne oraz mniejszości narodowe i etniczne cz. 58 – Główny Urząd Statystyczny, 85 – budżet wojewodów;</w:t>
            </w:r>
          </w:p>
          <w:p w14:paraId="444B610F" w14:textId="3C1065C1" w:rsidR="003C3FD1" w:rsidRPr="002D3844" w:rsidRDefault="003C3FD1" w:rsidP="003C3FD1">
            <w:pPr>
              <w:spacing w:line="240" w:lineRule="auto"/>
              <w:ind w:left="57"/>
              <w:jc w:val="both"/>
              <w:rPr>
                <w:rFonts w:cs="Calibri"/>
                <w:sz w:val="21"/>
                <w:szCs w:val="21"/>
              </w:rPr>
            </w:pPr>
            <w:r w:rsidRPr="002D3844">
              <w:rPr>
                <w:rFonts w:cs="Calibri"/>
                <w:sz w:val="21"/>
                <w:szCs w:val="21"/>
              </w:rPr>
              <w:t>- w ramach POPC i POWER.</w:t>
            </w:r>
          </w:p>
          <w:p w14:paraId="2FFEC594" w14:textId="77777777" w:rsidR="003C3FD1" w:rsidRPr="002D3844" w:rsidRDefault="003C3FD1" w:rsidP="003C3FD1">
            <w:pPr>
              <w:spacing w:line="240" w:lineRule="auto"/>
              <w:ind w:left="57"/>
              <w:jc w:val="both"/>
              <w:rPr>
                <w:rFonts w:cs="Calibri"/>
                <w:sz w:val="21"/>
                <w:szCs w:val="21"/>
              </w:rPr>
            </w:pPr>
          </w:p>
          <w:p w14:paraId="67F1AB8D" w14:textId="42835C55" w:rsidR="003C3FD1" w:rsidRPr="002D3844" w:rsidRDefault="003C3FD1" w:rsidP="003C3FD1">
            <w:pPr>
              <w:spacing w:line="240" w:lineRule="auto"/>
              <w:ind w:left="57"/>
              <w:jc w:val="both"/>
              <w:rPr>
                <w:rFonts w:cs="Calibri"/>
                <w:sz w:val="21"/>
                <w:szCs w:val="21"/>
              </w:rPr>
            </w:pPr>
            <w:r w:rsidRPr="002D3844">
              <w:rPr>
                <w:rFonts w:cs="Calibri"/>
                <w:sz w:val="21"/>
                <w:szCs w:val="21"/>
              </w:rPr>
              <w:t>Finansowanie przedsięwzięć z zakresu właściwości Ministra Sprawiedliwości zakłada się z:</w:t>
            </w:r>
          </w:p>
          <w:p w14:paraId="3D4F3B08" w14:textId="35934247" w:rsidR="003C3FD1" w:rsidRPr="002D3844" w:rsidRDefault="003C3FD1" w:rsidP="003C3FD1">
            <w:pPr>
              <w:spacing w:line="240" w:lineRule="auto"/>
              <w:ind w:left="57"/>
              <w:jc w:val="both"/>
              <w:rPr>
                <w:rFonts w:cs="Calibri"/>
                <w:sz w:val="21"/>
                <w:szCs w:val="21"/>
              </w:rPr>
            </w:pPr>
            <w:r w:rsidRPr="002D3844">
              <w:rPr>
                <w:rFonts w:cs="Calibri"/>
                <w:sz w:val="21"/>
                <w:szCs w:val="21"/>
              </w:rPr>
              <w:t>- budżetu państwa – cz. 37 – Sprawiedliwość, cz. 15 – Sądy powszechne, 88  – Powszechne jednostki organizacyjne prokuratury;</w:t>
            </w:r>
          </w:p>
          <w:p w14:paraId="23987095" w14:textId="78C56B33" w:rsidR="003C3FD1" w:rsidRPr="002D3844" w:rsidRDefault="003C3FD1" w:rsidP="003C3FD1">
            <w:pPr>
              <w:spacing w:line="240" w:lineRule="auto"/>
              <w:ind w:left="57"/>
              <w:jc w:val="both"/>
              <w:rPr>
                <w:rFonts w:cs="Calibri"/>
                <w:sz w:val="21"/>
                <w:szCs w:val="21"/>
              </w:rPr>
            </w:pPr>
            <w:r w:rsidRPr="002D3844">
              <w:rPr>
                <w:rFonts w:cs="Calibri"/>
                <w:sz w:val="21"/>
                <w:szCs w:val="21"/>
              </w:rPr>
              <w:t>- w ramach POWER, POPC.</w:t>
            </w:r>
          </w:p>
          <w:p w14:paraId="2A23D354" w14:textId="77777777" w:rsidR="003C3FD1" w:rsidRPr="002D3844" w:rsidRDefault="003C3FD1" w:rsidP="003C3FD1">
            <w:pPr>
              <w:spacing w:line="240" w:lineRule="auto"/>
              <w:ind w:left="57"/>
              <w:jc w:val="both"/>
              <w:rPr>
                <w:rFonts w:cs="Calibri"/>
                <w:sz w:val="21"/>
                <w:szCs w:val="21"/>
              </w:rPr>
            </w:pPr>
          </w:p>
          <w:p w14:paraId="73685CB6" w14:textId="6A8021AE" w:rsidR="003C3FD1" w:rsidRPr="002D3844" w:rsidRDefault="003C3FD1" w:rsidP="003C3FD1">
            <w:pPr>
              <w:spacing w:line="240" w:lineRule="auto"/>
              <w:ind w:left="57"/>
              <w:jc w:val="both"/>
              <w:rPr>
                <w:rFonts w:cs="Calibri"/>
                <w:sz w:val="21"/>
                <w:szCs w:val="21"/>
              </w:rPr>
            </w:pPr>
            <w:r>
              <w:rPr>
                <w:rFonts w:cs="Calibri"/>
                <w:sz w:val="21"/>
                <w:szCs w:val="21"/>
              </w:rPr>
              <w:t xml:space="preserve"> </w:t>
            </w:r>
            <w:r w:rsidRPr="002D3844">
              <w:rPr>
                <w:rFonts w:cs="Calibri"/>
                <w:sz w:val="21"/>
                <w:szCs w:val="21"/>
              </w:rPr>
              <w:t>Finansowanie przedsięwzięć z zakresu właściwości  Ministra Zdrowia zakłada się z:</w:t>
            </w:r>
          </w:p>
          <w:p w14:paraId="05B9A835" w14:textId="5AF8C14C" w:rsidR="003C3FD1" w:rsidRDefault="003C3FD1" w:rsidP="003C3FD1">
            <w:pPr>
              <w:spacing w:line="240" w:lineRule="auto"/>
              <w:ind w:left="57"/>
              <w:jc w:val="both"/>
              <w:rPr>
                <w:rFonts w:cs="Calibri"/>
                <w:sz w:val="21"/>
                <w:szCs w:val="21"/>
              </w:rPr>
            </w:pPr>
            <w:r w:rsidRPr="002D3844">
              <w:rPr>
                <w:rFonts w:cs="Calibri"/>
                <w:sz w:val="21"/>
                <w:szCs w:val="21"/>
              </w:rPr>
              <w:t>- budżetu państwa – cz. 46 – Zdrowie, cz. 28 – Szkolnictwo wyższe i nauka</w:t>
            </w:r>
            <w:r>
              <w:rPr>
                <w:rFonts w:cs="Calibri"/>
                <w:sz w:val="21"/>
                <w:szCs w:val="21"/>
              </w:rPr>
              <w:t>,</w:t>
            </w:r>
          </w:p>
          <w:p w14:paraId="54DF3A7C" w14:textId="52EBA92A" w:rsidR="003C3FD1" w:rsidRPr="002D3844" w:rsidRDefault="003C3FD1" w:rsidP="003C3FD1">
            <w:pPr>
              <w:spacing w:line="240" w:lineRule="auto"/>
              <w:ind w:left="57"/>
              <w:jc w:val="both"/>
              <w:rPr>
                <w:rFonts w:cs="Calibri"/>
                <w:sz w:val="21"/>
                <w:szCs w:val="21"/>
              </w:rPr>
            </w:pPr>
            <w:r>
              <w:rPr>
                <w:rFonts w:cs="Calibri"/>
                <w:sz w:val="21"/>
                <w:szCs w:val="21"/>
              </w:rPr>
              <w:t xml:space="preserve">- </w:t>
            </w:r>
            <w:r w:rsidRPr="00221A09">
              <w:rPr>
                <w:rFonts w:eastAsia="Times New Roman" w:cstheme="minorHAnsi"/>
                <w:sz w:val="20"/>
              </w:rPr>
              <w:t xml:space="preserve"> Program wieloletni pod nazwą „Narodowy Program Rozwoju Medycyny Transplantacyjnej”</w:t>
            </w:r>
            <w:r>
              <w:rPr>
                <w:rFonts w:eastAsia="Times New Roman" w:cstheme="minorHAnsi"/>
                <w:sz w:val="20"/>
              </w:rPr>
              <w:t>,</w:t>
            </w:r>
          </w:p>
          <w:p w14:paraId="7140EF2F" w14:textId="3E76B6EC" w:rsidR="003C3FD1" w:rsidRPr="002D3844" w:rsidRDefault="003C3FD1" w:rsidP="003C3FD1">
            <w:pPr>
              <w:spacing w:line="240" w:lineRule="auto"/>
              <w:ind w:left="57"/>
              <w:jc w:val="both"/>
              <w:rPr>
                <w:rFonts w:cs="Calibri"/>
                <w:sz w:val="21"/>
                <w:szCs w:val="21"/>
              </w:rPr>
            </w:pPr>
            <w:r w:rsidRPr="002D3844">
              <w:rPr>
                <w:rFonts w:cs="Calibri"/>
                <w:sz w:val="21"/>
                <w:szCs w:val="21"/>
              </w:rPr>
              <w:t>- w ramach POPC, POWER i CEF.</w:t>
            </w:r>
          </w:p>
          <w:p w14:paraId="5C1EFACB" w14:textId="77777777" w:rsidR="003C3FD1" w:rsidRPr="002D3844" w:rsidRDefault="003C3FD1" w:rsidP="003C3FD1">
            <w:pPr>
              <w:spacing w:line="240" w:lineRule="auto"/>
              <w:ind w:left="57"/>
              <w:jc w:val="both"/>
              <w:rPr>
                <w:rFonts w:cs="Calibri"/>
                <w:sz w:val="21"/>
                <w:szCs w:val="21"/>
              </w:rPr>
            </w:pPr>
          </w:p>
          <w:p w14:paraId="0AB3F116" w14:textId="141C6697" w:rsidR="003C3FD1" w:rsidRPr="002D3844" w:rsidRDefault="003C3FD1" w:rsidP="003C3FD1">
            <w:pPr>
              <w:spacing w:line="240" w:lineRule="auto"/>
              <w:ind w:left="57"/>
              <w:jc w:val="both"/>
              <w:rPr>
                <w:rFonts w:cs="Calibri"/>
                <w:sz w:val="21"/>
                <w:szCs w:val="21"/>
              </w:rPr>
            </w:pPr>
            <w:r w:rsidRPr="002D3844">
              <w:rPr>
                <w:rFonts w:cs="Calibri"/>
                <w:sz w:val="21"/>
                <w:szCs w:val="21"/>
              </w:rPr>
              <w:t>Finansowanie przedsięwzięć z zakresu właściwości Prezesa Głównego Urzędu Statystycznego zakłada się z:</w:t>
            </w:r>
          </w:p>
          <w:p w14:paraId="5F7C2393" w14:textId="7585F42B" w:rsidR="003C3FD1" w:rsidRPr="002D3844" w:rsidRDefault="003C3FD1" w:rsidP="003C3FD1">
            <w:pPr>
              <w:spacing w:line="240" w:lineRule="auto"/>
              <w:ind w:left="57"/>
              <w:jc w:val="both"/>
              <w:rPr>
                <w:rFonts w:cs="Calibri"/>
                <w:sz w:val="21"/>
                <w:szCs w:val="21"/>
              </w:rPr>
            </w:pPr>
            <w:r w:rsidRPr="002D3844">
              <w:rPr>
                <w:rFonts w:cs="Calibri"/>
                <w:sz w:val="21"/>
                <w:szCs w:val="21"/>
              </w:rPr>
              <w:t>- budżetu państwa – cz. 58  – Główny Urząd Statystyczny;</w:t>
            </w:r>
          </w:p>
          <w:p w14:paraId="6AC6A672" w14:textId="77777777" w:rsidR="003C3FD1" w:rsidRDefault="003C3FD1" w:rsidP="003C3FD1">
            <w:pPr>
              <w:spacing w:line="240" w:lineRule="auto"/>
              <w:rPr>
                <w:rFonts w:cs="Calibri"/>
                <w:sz w:val="21"/>
                <w:szCs w:val="21"/>
              </w:rPr>
            </w:pPr>
            <w:r w:rsidRPr="002D3844">
              <w:rPr>
                <w:rFonts w:cs="Calibri"/>
                <w:sz w:val="21"/>
                <w:szCs w:val="21"/>
              </w:rPr>
              <w:t>- w ramach POPC.</w:t>
            </w:r>
          </w:p>
          <w:p w14:paraId="627F660E" w14:textId="20986A80" w:rsidR="003C3FD1" w:rsidRPr="002D3844" w:rsidRDefault="003C3FD1" w:rsidP="003C3FD1">
            <w:pPr>
              <w:spacing w:line="240" w:lineRule="auto"/>
              <w:ind w:left="57"/>
              <w:jc w:val="both"/>
              <w:rPr>
                <w:rFonts w:cs="Calibri"/>
                <w:sz w:val="21"/>
                <w:szCs w:val="21"/>
              </w:rPr>
            </w:pPr>
            <w:r w:rsidRPr="002D3844">
              <w:rPr>
                <w:rFonts w:cs="Calibri"/>
                <w:sz w:val="21"/>
                <w:szCs w:val="21"/>
              </w:rPr>
              <w:t xml:space="preserve">Finansowanie przedsięwzięć z zakresu właściwości Prezesa </w:t>
            </w:r>
            <w:r>
              <w:rPr>
                <w:rFonts w:cs="Calibri"/>
                <w:sz w:val="21"/>
                <w:szCs w:val="21"/>
              </w:rPr>
              <w:t>Urzędu Regulacji Energetyki</w:t>
            </w:r>
            <w:r w:rsidRPr="002D3844">
              <w:rPr>
                <w:rFonts w:cs="Calibri"/>
                <w:sz w:val="21"/>
                <w:szCs w:val="21"/>
              </w:rPr>
              <w:t xml:space="preserve"> zakłada się z:</w:t>
            </w:r>
          </w:p>
          <w:p w14:paraId="2ADB9C5A" w14:textId="123A7A75" w:rsidR="003C3FD1" w:rsidRDefault="003C3FD1" w:rsidP="003C3FD1">
            <w:pPr>
              <w:spacing w:line="240" w:lineRule="auto"/>
              <w:ind w:left="57"/>
              <w:jc w:val="both"/>
              <w:rPr>
                <w:rFonts w:cs="Calibri"/>
                <w:sz w:val="21"/>
                <w:szCs w:val="21"/>
              </w:rPr>
            </w:pPr>
            <w:r w:rsidRPr="002D3844">
              <w:rPr>
                <w:rFonts w:cs="Calibri"/>
                <w:sz w:val="21"/>
                <w:szCs w:val="21"/>
              </w:rPr>
              <w:t xml:space="preserve">- budżetu państwa – cz. </w:t>
            </w:r>
            <w:r>
              <w:rPr>
                <w:rFonts w:cs="Calibri"/>
                <w:sz w:val="21"/>
                <w:szCs w:val="21"/>
              </w:rPr>
              <w:t xml:space="preserve">50 - </w:t>
            </w:r>
            <w:r w:rsidRPr="00367C74">
              <w:rPr>
                <w:rFonts w:cs="Calibri"/>
                <w:sz w:val="21"/>
                <w:szCs w:val="21"/>
              </w:rPr>
              <w:t xml:space="preserve">Urząd Regulacji Energetyki </w:t>
            </w:r>
            <w:r>
              <w:rPr>
                <w:rFonts w:cs="Calibri"/>
                <w:sz w:val="21"/>
                <w:szCs w:val="21"/>
              </w:rPr>
              <w:t>lub rezerw celowych</w:t>
            </w:r>
            <w:r w:rsidRPr="002D3844">
              <w:rPr>
                <w:rFonts w:cs="Calibri"/>
                <w:sz w:val="21"/>
                <w:szCs w:val="21"/>
              </w:rPr>
              <w:t>.</w:t>
            </w:r>
          </w:p>
          <w:p w14:paraId="4A9C1FDE" w14:textId="77777777" w:rsidR="003C3FD1" w:rsidRDefault="003C3FD1" w:rsidP="003C3FD1">
            <w:pPr>
              <w:spacing w:line="240" w:lineRule="auto"/>
              <w:rPr>
                <w:rFonts w:cs="Calibri"/>
                <w:sz w:val="21"/>
                <w:szCs w:val="21"/>
              </w:rPr>
            </w:pPr>
          </w:p>
          <w:p w14:paraId="0FF7DD23" w14:textId="77777777" w:rsidR="003C3FD1" w:rsidRPr="002D3844" w:rsidRDefault="003C3FD1" w:rsidP="003C3FD1">
            <w:pPr>
              <w:spacing w:line="240" w:lineRule="auto"/>
              <w:rPr>
                <w:rFonts w:cs="Calibri"/>
                <w:sz w:val="21"/>
                <w:szCs w:val="21"/>
              </w:rPr>
            </w:pPr>
          </w:p>
          <w:p w14:paraId="358BD97A" w14:textId="177099FC" w:rsidR="003C3FD1" w:rsidRPr="002D3844" w:rsidRDefault="003C3FD1" w:rsidP="003C3FD1">
            <w:pPr>
              <w:spacing w:line="240" w:lineRule="auto"/>
              <w:rPr>
                <w:rFonts w:cs="Calibri"/>
                <w:sz w:val="21"/>
                <w:szCs w:val="21"/>
              </w:rPr>
            </w:pPr>
            <w:r w:rsidRPr="002D3844">
              <w:rPr>
                <w:rFonts w:cs="Calibri"/>
                <w:sz w:val="21"/>
                <w:szCs w:val="21"/>
              </w:rPr>
              <w:t xml:space="preserve">Dla zgłoszonych w wyniku aktualizacji załącznika 2 PZIP </w:t>
            </w:r>
            <w:r>
              <w:rPr>
                <w:rFonts w:cs="Calibri"/>
                <w:sz w:val="21"/>
                <w:szCs w:val="21"/>
              </w:rPr>
              <w:t>niektórych</w:t>
            </w:r>
            <w:r w:rsidRPr="002D3844">
              <w:rPr>
                <w:rFonts w:cs="Calibri"/>
                <w:sz w:val="21"/>
                <w:szCs w:val="21"/>
              </w:rPr>
              <w:t xml:space="preserve"> projektów nie jest możliwe na obecnym etapie precyzyjne oszacowanie ich wartości. Część projektów zgłoszona była bowiem na wstępnym etapie koncepcyjnym bądź na etapie planowania, który uniemożliwiał dokładne oszacowanie kosztów realizacji i konieczna jeszcze będzie ich aktualizacja na kolejnych etapach procedowania projektu. </w:t>
            </w:r>
          </w:p>
          <w:p w14:paraId="3D9F7CAC" w14:textId="67E1F8A4" w:rsidR="003C3FD1" w:rsidRPr="002D3844" w:rsidRDefault="003C3FD1" w:rsidP="003C3FD1">
            <w:pPr>
              <w:spacing w:line="240" w:lineRule="auto"/>
              <w:ind w:left="57"/>
              <w:jc w:val="both"/>
              <w:rPr>
                <w:rFonts w:cs="Calibri"/>
                <w:sz w:val="21"/>
                <w:szCs w:val="21"/>
              </w:rPr>
            </w:pPr>
          </w:p>
        </w:tc>
      </w:tr>
      <w:tr w:rsidR="003C3FD1" w:rsidRPr="006E431D" w14:paraId="3AEEDF2E" w14:textId="77777777" w:rsidTr="003C3FD1">
        <w:trPr>
          <w:trHeight w:val="1926"/>
        </w:trPr>
        <w:tc>
          <w:tcPr>
            <w:tcW w:w="1980" w:type="dxa"/>
            <w:gridSpan w:val="2"/>
            <w:shd w:val="clear" w:color="auto" w:fill="FFFFFF"/>
          </w:tcPr>
          <w:p w14:paraId="55EE1D1F" w14:textId="12D39365" w:rsidR="003C3FD1" w:rsidRPr="006E431D" w:rsidRDefault="003C3FD1" w:rsidP="003C3FD1">
            <w:pPr>
              <w:spacing w:line="240" w:lineRule="auto"/>
              <w:rPr>
                <w:rFonts w:cs="Calibri"/>
                <w:sz w:val="21"/>
                <w:szCs w:val="21"/>
              </w:rPr>
            </w:pPr>
            <w:r w:rsidRPr="006E431D">
              <w:rPr>
                <w:rFonts w:cs="Calibri"/>
                <w:sz w:val="21"/>
                <w:szCs w:val="21"/>
              </w:rPr>
              <w:lastRenderedPageBreak/>
              <w:t>Dodatkowe informacje, w tym wskazanie źródeł danych i przyjętych do obliczeń założeń</w:t>
            </w:r>
          </w:p>
        </w:tc>
        <w:tc>
          <w:tcPr>
            <w:tcW w:w="9355" w:type="dxa"/>
            <w:gridSpan w:val="25"/>
            <w:shd w:val="clear" w:color="auto" w:fill="FFFFFF"/>
          </w:tcPr>
          <w:p w14:paraId="00AE9685" w14:textId="2983F2B0" w:rsidR="003C3FD1" w:rsidRPr="0045051A" w:rsidRDefault="003C3FD1" w:rsidP="003C3FD1">
            <w:pPr>
              <w:spacing w:line="240" w:lineRule="auto"/>
              <w:jc w:val="both"/>
              <w:rPr>
                <w:rFonts w:cs="Times New Roman"/>
                <w:sz w:val="21"/>
                <w:szCs w:val="21"/>
              </w:rPr>
            </w:pPr>
            <w:bookmarkStart w:id="3" w:name="_GoBack"/>
            <w:r w:rsidRPr="0045051A">
              <w:rPr>
                <w:rFonts w:cs="Times New Roman"/>
                <w:sz w:val="21"/>
                <w:szCs w:val="21"/>
              </w:rPr>
              <w:t>Ocena wpływu realizacji Programu na sektor finansów publicznych opiera się na szacowaniu wydatków wynikających z planowanych do realizacji przedsięwzięć w ramach Planu działań wszystkich resortów, służących realizacji założeń programu, stanowiącym załącznik nr 2 do Programu oraz potencjalnych oszczędności dla sektora finansów publicznych płynących z wdrożonych rozwiązań. W przypadku części przedsięwzięć zgłoszonych przez resorty, ze względu na st</w:t>
            </w:r>
            <w:r w:rsidR="000918ED" w:rsidRPr="0045051A">
              <w:rPr>
                <w:rFonts w:cs="Times New Roman"/>
                <w:sz w:val="21"/>
                <w:szCs w:val="21"/>
              </w:rPr>
              <w:t xml:space="preserve">an przygotowania projektu, nie </w:t>
            </w:r>
            <w:r w:rsidRPr="0045051A">
              <w:rPr>
                <w:rFonts w:cs="Times New Roman"/>
                <w:sz w:val="21"/>
                <w:szCs w:val="21"/>
              </w:rPr>
              <w:t xml:space="preserve">jest możliwe określenie ich szacowanych kosztów.    </w:t>
            </w:r>
          </w:p>
          <w:p w14:paraId="23A6D87A" w14:textId="77777777" w:rsidR="003C3FD1" w:rsidRPr="0045051A" w:rsidRDefault="003C3FD1" w:rsidP="003C3FD1">
            <w:pPr>
              <w:spacing w:line="240" w:lineRule="auto"/>
              <w:jc w:val="both"/>
              <w:rPr>
                <w:rFonts w:cs="Times New Roman"/>
                <w:sz w:val="21"/>
                <w:szCs w:val="21"/>
              </w:rPr>
            </w:pPr>
          </w:p>
          <w:p w14:paraId="692DB95A" w14:textId="6D140D1E" w:rsidR="003C3FD1" w:rsidRPr="0045051A" w:rsidRDefault="003C3FD1" w:rsidP="003C3FD1">
            <w:pPr>
              <w:spacing w:line="240" w:lineRule="auto"/>
              <w:jc w:val="both"/>
              <w:rPr>
                <w:rFonts w:cs="Times New Roman"/>
                <w:sz w:val="21"/>
                <w:szCs w:val="21"/>
              </w:rPr>
            </w:pPr>
            <w:r w:rsidRPr="0045051A">
              <w:rPr>
                <w:rFonts w:cs="Times New Roman"/>
                <w:sz w:val="21"/>
                <w:szCs w:val="21"/>
              </w:rPr>
              <w:t xml:space="preserve">W załączniku nr 2 do PZIP ujęte są obecnie realizowane projekty wpisujące się w zakres PZIP, których termin zakończenia przypada po planowanej dacie przyjęcia obecnie procedowanej uchwały Rady Ministrów zmieniającej uchwałę w sprawie przyjęcia programu rozwoju „Program Zintegrowanej Informatyzacji Państwa”. Załącznik zawiera ponadto projekty planowane do realizacji przez członków Rady Ministrów, których realizacja ma rozpocząć się w okresie obowiązywania Programu. </w:t>
            </w:r>
          </w:p>
          <w:p w14:paraId="32DFF760" w14:textId="77777777" w:rsidR="003C3FD1" w:rsidRPr="0045051A" w:rsidRDefault="003C3FD1" w:rsidP="003C3FD1">
            <w:pPr>
              <w:spacing w:line="240" w:lineRule="auto"/>
              <w:jc w:val="both"/>
              <w:rPr>
                <w:rFonts w:cs="Times New Roman"/>
                <w:sz w:val="21"/>
                <w:szCs w:val="21"/>
              </w:rPr>
            </w:pPr>
          </w:p>
          <w:p w14:paraId="5C9000FF" w14:textId="2CD958D4" w:rsidR="003C3FD1" w:rsidRPr="0045051A" w:rsidRDefault="003C3FD1" w:rsidP="003C3FD1">
            <w:pPr>
              <w:spacing w:after="120" w:line="240" w:lineRule="auto"/>
              <w:jc w:val="both"/>
              <w:rPr>
                <w:rFonts w:cs="Times New Roman"/>
                <w:sz w:val="21"/>
                <w:szCs w:val="21"/>
              </w:rPr>
            </w:pPr>
            <w:r w:rsidRPr="0045051A">
              <w:rPr>
                <w:rFonts w:cs="Times New Roman"/>
                <w:sz w:val="21"/>
                <w:szCs w:val="21"/>
              </w:rPr>
              <w:t>Koszt realizacji Programu w zakresie odnoszącym się do poszczególnych resortów w okresie 11 lat od przyjęcia Programu w 2019 r. szacuje się na następujące kwoty:</w:t>
            </w:r>
          </w:p>
          <w:p w14:paraId="264D8689" w14:textId="45A78729" w:rsidR="00D17764" w:rsidRPr="0045051A" w:rsidRDefault="003C3FD1" w:rsidP="007139CB">
            <w:pPr>
              <w:pStyle w:val="Akapitzlist"/>
              <w:numPr>
                <w:ilvl w:val="0"/>
                <w:numId w:val="33"/>
              </w:numPr>
              <w:spacing w:after="120" w:line="240" w:lineRule="auto"/>
              <w:contextualSpacing w:val="0"/>
              <w:jc w:val="both"/>
              <w:rPr>
                <w:rFonts w:cs="Times New Roman"/>
                <w:sz w:val="21"/>
                <w:szCs w:val="21"/>
              </w:rPr>
            </w:pPr>
            <w:r w:rsidRPr="0045051A">
              <w:rPr>
                <w:rFonts w:cs="Times New Roman"/>
                <w:sz w:val="21"/>
                <w:szCs w:val="21"/>
              </w:rPr>
              <w:t>Kancelaria Prezesa Rady Ministrów</w:t>
            </w:r>
            <w:r w:rsidR="008B3F6D" w:rsidRPr="0045051A">
              <w:rPr>
                <w:rFonts w:cs="Times New Roman"/>
                <w:sz w:val="21"/>
                <w:szCs w:val="21"/>
              </w:rPr>
              <w:t xml:space="preserve"> </w:t>
            </w:r>
            <w:r w:rsidR="007139CB" w:rsidRPr="0045051A">
              <w:rPr>
                <w:rFonts w:cs="Times New Roman"/>
                <w:sz w:val="21"/>
                <w:szCs w:val="21"/>
              </w:rPr>
              <w:t>–</w:t>
            </w:r>
            <w:r w:rsidR="008B3F6D" w:rsidRPr="0045051A">
              <w:rPr>
                <w:rFonts w:cs="Times New Roman"/>
                <w:sz w:val="21"/>
                <w:szCs w:val="21"/>
              </w:rPr>
              <w:t xml:space="preserve"> </w:t>
            </w:r>
            <w:r w:rsidR="007139CB" w:rsidRPr="0045051A">
              <w:rPr>
                <w:rFonts w:cs="Times New Roman"/>
                <w:sz w:val="21"/>
                <w:szCs w:val="21"/>
              </w:rPr>
              <w:t xml:space="preserve">833 432 950,55 </w:t>
            </w:r>
            <w:r w:rsidRPr="0045051A">
              <w:rPr>
                <w:rFonts w:cs="Times New Roman"/>
                <w:sz w:val="21"/>
                <w:szCs w:val="21"/>
              </w:rPr>
              <w:t>zł</w:t>
            </w:r>
            <w:r w:rsidR="00D17764" w:rsidRPr="0045051A">
              <w:rPr>
                <w:rFonts w:cs="Times New Roman"/>
                <w:sz w:val="21"/>
                <w:szCs w:val="21"/>
              </w:rPr>
              <w:t>.</w:t>
            </w:r>
          </w:p>
          <w:p w14:paraId="1233B1B9" w14:textId="4F37055A" w:rsidR="003C3FD1" w:rsidRPr="0045051A" w:rsidRDefault="003C3FD1" w:rsidP="007139CB">
            <w:pPr>
              <w:pStyle w:val="Akapitzlist"/>
              <w:numPr>
                <w:ilvl w:val="0"/>
                <w:numId w:val="33"/>
              </w:numPr>
              <w:spacing w:after="120" w:line="240" w:lineRule="auto"/>
              <w:contextualSpacing w:val="0"/>
              <w:jc w:val="both"/>
              <w:rPr>
                <w:rFonts w:cs="Times New Roman"/>
                <w:sz w:val="21"/>
                <w:szCs w:val="21"/>
              </w:rPr>
            </w:pPr>
            <w:r w:rsidRPr="0045051A">
              <w:rPr>
                <w:rFonts w:cs="Times New Roman"/>
                <w:sz w:val="21"/>
                <w:szCs w:val="21"/>
              </w:rPr>
              <w:t>Ministerstwo Edukacji i Nauki</w:t>
            </w:r>
            <w:r w:rsidR="008B3F6D" w:rsidRPr="0045051A">
              <w:rPr>
                <w:rFonts w:cs="Times New Roman"/>
                <w:sz w:val="21"/>
                <w:szCs w:val="21"/>
              </w:rPr>
              <w:t xml:space="preserve"> </w:t>
            </w:r>
            <w:r w:rsidR="00D60399" w:rsidRPr="0045051A">
              <w:rPr>
                <w:rFonts w:cs="Times New Roman"/>
                <w:sz w:val="21"/>
                <w:szCs w:val="21"/>
              </w:rPr>
              <w:t>–</w:t>
            </w:r>
            <w:r w:rsidR="007139CB" w:rsidRPr="0045051A">
              <w:rPr>
                <w:rFonts w:cs="Times New Roman"/>
                <w:sz w:val="21"/>
                <w:szCs w:val="21"/>
              </w:rPr>
              <w:t xml:space="preserve"> 412 114 870,98 </w:t>
            </w:r>
            <w:r w:rsidRPr="0045051A">
              <w:rPr>
                <w:rFonts w:cs="Times New Roman"/>
                <w:sz w:val="21"/>
                <w:szCs w:val="21"/>
              </w:rPr>
              <w:t>zł .</w:t>
            </w:r>
          </w:p>
          <w:p w14:paraId="0BD9CB8D" w14:textId="77777777" w:rsidR="00D17764" w:rsidRPr="0045051A" w:rsidRDefault="003C3FD1" w:rsidP="000918ED">
            <w:pPr>
              <w:pStyle w:val="Akapitzlist"/>
              <w:numPr>
                <w:ilvl w:val="0"/>
                <w:numId w:val="33"/>
              </w:numPr>
              <w:spacing w:after="120" w:line="240" w:lineRule="auto"/>
              <w:jc w:val="both"/>
              <w:rPr>
                <w:rFonts w:cs="Times New Roman"/>
                <w:sz w:val="21"/>
                <w:szCs w:val="21"/>
              </w:rPr>
            </w:pPr>
            <w:r w:rsidRPr="0045051A">
              <w:rPr>
                <w:rFonts w:cs="Times New Roman"/>
                <w:sz w:val="21"/>
                <w:szCs w:val="21"/>
              </w:rPr>
              <w:t>Ministerstwo Finansów</w:t>
            </w:r>
            <w:r w:rsidR="00D17764" w:rsidRPr="0045051A">
              <w:rPr>
                <w:rFonts w:cs="Times New Roman"/>
                <w:sz w:val="21"/>
                <w:szCs w:val="21"/>
              </w:rPr>
              <w:t xml:space="preserve"> - </w:t>
            </w:r>
            <w:r w:rsidRPr="0045051A">
              <w:rPr>
                <w:rFonts w:cs="Times New Roman"/>
                <w:sz w:val="21"/>
                <w:szCs w:val="21"/>
              </w:rPr>
              <w:t>318 107 453,48 zł</w:t>
            </w:r>
            <w:r w:rsidR="00D17764" w:rsidRPr="0045051A">
              <w:rPr>
                <w:rFonts w:cs="Times New Roman"/>
                <w:sz w:val="21"/>
                <w:szCs w:val="21"/>
              </w:rPr>
              <w:t>.</w:t>
            </w:r>
          </w:p>
          <w:p w14:paraId="1214A905" w14:textId="1682B10C" w:rsidR="003C3FD1" w:rsidRPr="0045051A" w:rsidRDefault="003C3FD1" w:rsidP="000918ED">
            <w:pPr>
              <w:pStyle w:val="Akapitzlist"/>
              <w:spacing w:after="120" w:line="240" w:lineRule="auto"/>
              <w:contextualSpacing w:val="0"/>
              <w:jc w:val="both"/>
              <w:rPr>
                <w:rFonts w:cs="Times New Roman"/>
                <w:sz w:val="21"/>
                <w:szCs w:val="21"/>
              </w:rPr>
            </w:pPr>
            <w:r w:rsidRPr="0045051A">
              <w:rPr>
                <w:rFonts w:cs="Times New Roman"/>
                <w:sz w:val="21"/>
                <w:szCs w:val="21"/>
              </w:rPr>
              <w:t xml:space="preserve">Ponadto Ministerstwo szacuje dochody budżetu państwa na poziomie ok. 494,58 mln zł.  </w:t>
            </w:r>
          </w:p>
          <w:p w14:paraId="1237E84A" w14:textId="46552BD7" w:rsidR="00D17764" w:rsidRPr="0045051A" w:rsidRDefault="003C3FD1" w:rsidP="000918ED">
            <w:pPr>
              <w:pStyle w:val="Akapitzlist"/>
              <w:numPr>
                <w:ilvl w:val="0"/>
                <w:numId w:val="33"/>
              </w:numPr>
              <w:spacing w:after="120" w:line="240" w:lineRule="auto"/>
              <w:contextualSpacing w:val="0"/>
              <w:jc w:val="both"/>
              <w:rPr>
                <w:rFonts w:cs="Times New Roman"/>
                <w:sz w:val="21"/>
                <w:szCs w:val="21"/>
              </w:rPr>
            </w:pPr>
            <w:r w:rsidRPr="0045051A">
              <w:rPr>
                <w:rFonts w:cs="Times New Roman"/>
                <w:sz w:val="21"/>
                <w:szCs w:val="21"/>
              </w:rPr>
              <w:t>Ministerstwo Infrastruktury</w:t>
            </w:r>
            <w:r w:rsidR="00D17764" w:rsidRPr="0045051A">
              <w:rPr>
                <w:rFonts w:cs="Times New Roman"/>
                <w:sz w:val="21"/>
                <w:szCs w:val="21"/>
              </w:rPr>
              <w:t xml:space="preserve"> - </w:t>
            </w:r>
            <w:r w:rsidR="00D60399" w:rsidRPr="0045051A">
              <w:rPr>
                <w:rFonts w:cs="Times New Roman"/>
                <w:sz w:val="21"/>
                <w:szCs w:val="21"/>
              </w:rPr>
              <w:t>975 408 444</w:t>
            </w:r>
            <w:r w:rsidRPr="0045051A">
              <w:rPr>
                <w:rFonts w:cs="Times New Roman"/>
                <w:sz w:val="21"/>
                <w:szCs w:val="21"/>
              </w:rPr>
              <w:t>,24 zł</w:t>
            </w:r>
            <w:r w:rsidR="00D17764" w:rsidRPr="0045051A">
              <w:rPr>
                <w:rFonts w:cs="Times New Roman"/>
                <w:sz w:val="21"/>
                <w:szCs w:val="21"/>
              </w:rPr>
              <w:t>.</w:t>
            </w:r>
          </w:p>
          <w:p w14:paraId="4752E889" w14:textId="14E95E16" w:rsidR="003C3FD1" w:rsidRPr="0045051A" w:rsidRDefault="003C3FD1" w:rsidP="000918ED">
            <w:pPr>
              <w:pStyle w:val="Akapitzlist"/>
              <w:numPr>
                <w:ilvl w:val="0"/>
                <w:numId w:val="33"/>
              </w:numPr>
              <w:spacing w:after="120" w:line="240" w:lineRule="auto"/>
              <w:contextualSpacing w:val="0"/>
              <w:jc w:val="both"/>
              <w:rPr>
                <w:rFonts w:cs="Times New Roman"/>
                <w:sz w:val="21"/>
                <w:szCs w:val="21"/>
              </w:rPr>
            </w:pPr>
            <w:r w:rsidRPr="0045051A">
              <w:rPr>
                <w:rFonts w:cs="Times New Roman"/>
                <w:sz w:val="21"/>
                <w:szCs w:val="21"/>
              </w:rPr>
              <w:t>Ministerstwo Klimatu i Środowiska</w:t>
            </w:r>
            <w:r w:rsidR="00D17764" w:rsidRPr="0045051A">
              <w:rPr>
                <w:rFonts w:cs="Times New Roman"/>
                <w:sz w:val="21"/>
                <w:szCs w:val="21"/>
              </w:rPr>
              <w:t xml:space="preserve"> </w:t>
            </w:r>
            <w:r w:rsidR="003D1947" w:rsidRPr="0045051A">
              <w:rPr>
                <w:rFonts w:cs="Times New Roman"/>
                <w:sz w:val="21"/>
                <w:szCs w:val="21"/>
              </w:rPr>
              <w:t>–</w:t>
            </w:r>
            <w:r w:rsidR="00D17764" w:rsidRPr="0045051A">
              <w:rPr>
                <w:rFonts w:cs="Times New Roman"/>
                <w:sz w:val="21"/>
                <w:szCs w:val="21"/>
              </w:rPr>
              <w:t xml:space="preserve"> </w:t>
            </w:r>
            <w:r w:rsidR="00334102" w:rsidRPr="0045051A">
              <w:rPr>
                <w:rFonts w:cs="Times New Roman"/>
                <w:sz w:val="21"/>
                <w:szCs w:val="21"/>
              </w:rPr>
              <w:t>68 785 660</w:t>
            </w:r>
            <w:r w:rsidRPr="0045051A">
              <w:rPr>
                <w:rFonts w:cs="Times New Roman"/>
                <w:sz w:val="21"/>
                <w:szCs w:val="21"/>
              </w:rPr>
              <w:t xml:space="preserve"> zł</w:t>
            </w:r>
            <w:r w:rsidR="00D17764" w:rsidRPr="0045051A">
              <w:rPr>
                <w:rFonts w:cs="Times New Roman"/>
                <w:sz w:val="21"/>
                <w:szCs w:val="21"/>
              </w:rPr>
              <w:t>.</w:t>
            </w:r>
            <w:r w:rsidRPr="0045051A">
              <w:rPr>
                <w:rFonts w:cs="Times New Roman"/>
                <w:sz w:val="21"/>
                <w:szCs w:val="21"/>
              </w:rPr>
              <w:t xml:space="preserve">  </w:t>
            </w:r>
          </w:p>
          <w:p w14:paraId="2006D3B0" w14:textId="79503EB5" w:rsidR="003C3FD1" w:rsidRPr="0045051A" w:rsidRDefault="003C3FD1" w:rsidP="000918ED">
            <w:pPr>
              <w:pStyle w:val="Akapitzlist"/>
              <w:spacing w:after="120" w:line="240" w:lineRule="auto"/>
              <w:contextualSpacing w:val="0"/>
              <w:jc w:val="both"/>
              <w:rPr>
                <w:rFonts w:cs="Times New Roman"/>
                <w:sz w:val="21"/>
                <w:szCs w:val="21"/>
              </w:rPr>
            </w:pPr>
            <w:r w:rsidRPr="0045051A">
              <w:rPr>
                <w:rFonts w:cs="Times New Roman"/>
                <w:sz w:val="21"/>
                <w:szCs w:val="21"/>
              </w:rPr>
              <w:t>Ponadto Ministerstwo szacuje dochody</w:t>
            </w:r>
            <w:r w:rsidR="001114F8" w:rsidRPr="0045051A">
              <w:rPr>
                <w:rFonts w:cs="Times New Roman"/>
                <w:sz w:val="21"/>
                <w:szCs w:val="21"/>
              </w:rPr>
              <w:t xml:space="preserve"> budżetu państwa na poziomie ok</w:t>
            </w:r>
            <w:r w:rsidRPr="0045051A">
              <w:rPr>
                <w:rFonts w:cs="Times New Roman"/>
                <w:sz w:val="21"/>
                <w:szCs w:val="21"/>
              </w:rPr>
              <w:t>. 28,36 mln zł.</w:t>
            </w:r>
          </w:p>
          <w:p w14:paraId="7E3E0D3E" w14:textId="5E20FDA9" w:rsidR="003C3FD1" w:rsidRPr="0045051A" w:rsidRDefault="003C3FD1" w:rsidP="000918ED">
            <w:pPr>
              <w:pStyle w:val="Akapitzlist"/>
              <w:numPr>
                <w:ilvl w:val="0"/>
                <w:numId w:val="33"/>
              </w:numPr>
              <w:spacing w:after="120" w:line="240" w:lineRule="auto"/>
              <w:contextualSpacing w:val="0"/>
              <w:jc w:val="both"/>
              <w:rPr>
                <w:rFonts w:cs="Times New Roman"/>
                <w:sz w:val="21"/>
                <w:szCs w:val="21"/>
              </w:rPr>
            </w:pPr>
            <w:r w:rsidRPr="0045051A">
              <w:rPr>
                <w:rFonts w:cs="Times New Roman"/>
                <w:sz w:val="21"/>
                <w:szCs w:val="21"/>
              </w:rPr>
              <w:t>Ministerstwo Kultury</w:t>
            </w:r>
            <w:r w:rsidR="008316E4" w:rsidRPr="0045051A">
              <w:rPr>
                <w:rFonts w:cs="Times New Roman"/>
                <w:sz w:val="21"/>
                <w:szCs w:val="21"/>
              </w:rPr>
              <w:t>,</w:t>
            </w:r>
            <w:r w:rsidRPr="0045051A">
              <w:rPr>
                <w:rFonts w:cs="Times New Roman"/>
                <w:sz w:val="21"/>
                <w:szCs w:val="21"/>
              </w:rPr>
              <w:t xml:space="preserve">  Dziedzictwa Narodowego</w:t>
            </w:r>
            <w:r w:rsidR="008316E4" w:rsidRPr="0045051A">
              <w:rPr>
                <w:rFonts w:cs="Times New Roman"/>
                <w:sz w:val="21"/>
                <w:szCs w:val="21"/>
              </w:rPr>
              <w:t xml:space="preserve"> i Sportu</w:t>
            </w:r>
            <w:r w:rsidR="00D17764" w:rsidRPr="0045051A">
              <w:rPr>
                <w:rFonts w:cs="Times New Roman"/>
                <w:sz w:val="21"/>
                <w:szCs w:val="21"/>
              </w:rPr>
              <w:t xml:space="preserve"> </w:t>
            </w:r>
            <w:r w:rsidR="000918ED" w:rsidRPr="0045051A">
              <w:rPr>
                <w:rFonts w:cs="Times New Roman"/>
                <w:sz w:val="21"/>
                <w:szCs w:val="21"/>
              </w:rPr>
              <w:t>–</w:t>
            </w:r>
            <w:r w:rsidR="00D17764" w:rsidRPr="0045051A">
              <w:rPr>
                <w:rFonts w:cs="Times New Roman"/>
                <w:sz w:val="21"/>
                <w:szCs w:val="21"/>
              </w:rPr>
              <w:t xml:space="preserve"> </w:t>
            </w:r>
            <w:r w:rsidR="005D7EB9" w:rsidRPr="0045051A">
              <w:rPr>
                <w:rFonts w:cs="Times New Roman"/>
                <w:sz w:val="21"/>
                <w:szCs w:val="21"/>
              </w:rPr>
              <w:t>735 740 969,77</w:t>
            </w:r>
            <w:r w:rsidR="000918ED" w:rsidRPr="0045051A">
              <w:rPr>
                <w:rFonts w:cs="Times New Roman"/>
                <w:sz w:val="21"/>
                <w:szCs w:val="21"/>
              </w:rPr>
              <w:t xml:space="preserve"> zł.</w:t>
            </w:r>
            <w:r w:rsidRPr="0045051A">
              <w:rPr>
                <w:rFonts w:cs="Times New Roman"/>
                <w:sz w:val="21"/>
                <w:szCs w:val="21"/>
              </w:rPr>
              <w:t xml:space="preserve"> </w:t>
            </w:r>
          </w:p>
          <w:p w14:paraId="2D8F09A6" w14:textId="0F6C0DD8" w:rsidR="003C3FD1" w:rsidRPr="0045051A" w:rsidRDefault="003C3FD1" w:rsidP="000918ED">
            <w:pPr>
              <w:pStyle w:val="Akapitzlist"/>
              <w:spacing w:line="240" w:lineRule="auto"/>
              <w:jc w:val="both"/>
              <w:rPr>
                <w:rFonts w:cs="Times New Roman"/>
                <w:sz w:val="21"/>
                <w:szCs w:val="21"/>
              </w:rPr>
            </w:pPr>
            <w:r w:rsidRPr="0045051A">
              <w:rPr>
                <w:rFonts w:cs="Times New Roman"/>
                <w:sz w:val="21"/>
                <w:szCs w:val="21"/>
              </w:rPr>
              <w:t xml:space="preserve">Ponadto Ministerstwo szacuje dochody pozostałych jednostek na poziomie ok. 7,24 mln zł.  </w:t>
            </w:r>
          </w:p>
          <w:p w14:paraId="176799BB" w14:textId="674A3014" w:rsidR="003C3FD1" w:rsidRPr="0045051A" w:rsidRDefault="003C3FD1" w:rsidP="000918ED">
            <w:pPr>
              <w:pStyle w:val="Akapitzlist"/>
              <w:numPr>
                <w:ilvl w:val="0"/>
                <w:numId w:val="33"/>
              </w:numPr>
              <w:spacing w:after="120" w:line="240" w:lineRule="auto"/>
              <w:contextualSpacing w:val="0"/>
              <w:jc w:val="both"/>
              <w:rPr>
                <w:rFonts w:cs="Times New Roman"/>
                <w:sz w:val="21"/>
                <w:szCs w:val="21"/>
              </w:rPr>
            </w:pPr>
            <w:r w:rsidRPr="0045051A">
              <w:rPr>
                <w:rFonts w:cs="Times New Roman"/>
                <w:sz w:val="21"/>
                <w:szCs w:val="21"/>
              </w:rPr>
              <w:lastRenderedPageBreak/>
              <w:t>Ministerstwo Obrony Narodowej</w:t>
            </w:r>
            <w:r w:rsidR="00A525BE" w:rsidRPr="0045051A">
              <w:rPr>
                <w:rFonts w:cs="Times New Roman"/>
                <w:sz w:val="21"/>
                <w:szCs w:val="21"/>
              </w:rPr>
              <w:t xml:space="preserve"> - </w:t>
            </w:r>
            <w:r w:rsidRPr="0045051A">
              <w:rPr>
                <w:rFonts w:cs="Times New Roman"/>
                <w:sz w:val="21"/>
                <w:szCs w:val="21"/>
              </w:rPr>
              <w:t>80 605 999,40 zł</w:t>
            </w:r>
            <w:r w:rsidR="00CA531B" w:rsidRPr="0045051A">
              <w:rPr>
                <w:rFonts w:cs="Times New Roman"/>
                <w:sz w:val="21"/>
                <w:szCs w:val="21"/>
              </w:rPr>
              <w:t>.</w:t>
            </w:r>
            <w:r w:rsidRPr="0045051A">
              <w:rPr>
                <w:rFonts w:cs="Times New Roman"/>
                <w:sz w:val="21"/>
                <w:szCs w:val="21"/>
              </w:rPr>
              <w:t xml:space="preserve"> </w:t>
            </w:r>
          </w:p>
          <w:p w14:paraId="7A3C7C7B" w14:textId="77777777" w:rsidR="00CA531B" w:rsidRPr="0045051A" w:rsidRDefault="003C3FD1" w:rsidP="000918ED">
            <w:pPr>
              <w:pStyle w:val="Akapitzlist"/>
              <w:numPr>
                <w:ilvl w:val="0"/>
                <w:numId w:val="33"/>
              </w:numPr>
              <w:spacing w:after="120" w:line="240" w:lineRule="auto"/>
              <w:contextualSpacing w:val="0"/>
              <w:jc w:val="both"/>
              <w:rPr>
                <w:rFonts w:cs="Times New Roman"/>
                <w:sz w:val="21"/>
                <w:szCs w:val="21"/>
              </w:rPr>
            </w:pPr>
            <w:r w:rsidRPr="0045051A">
              <w:rPr>
                <w:rFonts w:cs="Times New Roman"/>
                <w:sz w:val="21"/>
                <w:szCs w:val="21"/>
              </w:rPr>
              <w:t>Ministerstwo Rodziny</w:t>
            </w:r>
            <w:r w:rsidR="00A525BE" w:rsidRPr="0045051A">
              <w:rPr>
                <w:rFonts w:cs="Times New Roman"/>
                <w:sz w:val="21"/>
                <w:szCs w:val="21"/>
              </w:rPr>
              <w:t xml:space="preserve"> </w:t>
            </w:r>
            <w:r w:rsidRPr="0045051A">
              <w:rPr>
                <w:rFonts w:cs="Times New Roman"/>
                <w:sz w:val="21"/>
                <w:szCs w:val="21"/>
              </w:rPr>
              <w:t>i Polityki Społecznej</w:t>
            </w:r>
            <w:r w:rsidR="00A525BE" w:rsidRPr="0045051A">
              <w:rPr>
                <w:rFonts w:cs="Times New Roman"/>
                <w:sz w:val="21"/>
                <w:szCs w:val="21"/>
              </w:rPr>
              <w:t xml:space="preserve"> - </w:t>
            </w:r>
            <w:r w:rsidR="00CA531B" w:rsidRPr="0045051A">
              <w:rPr>
                <w:rFonts w:cs="Times New Roman"/>
                <w:sz w:val="21"/>
                <w:szCs w:val="21"/>
              </w:rPr>
              <w:t>53 521 821,00 zł.</w:t>
            </w:r>
          </w:p>
          <w:p w14:paraId="01C4C19A" w14:textId="2B6F8B15" w:rsidR="00A525BE" w:rsidRPr="0045051A" w:rsidRDefault="003C3FD1" w:rsidP="000918ED">
            <w:pPr>
              <w:pStyle w:val="Akapitzlist"/>
              <w:numPr>
                <w:ilvl w:val="0"/>
                <w:numId w:val="33"/>
              </w:numPr>
              <w:spacing w:after="120" w:line="240" w:lineRule="auto"/>
              <w:contextualSpacing w:val="0"/>
              <w:jc w:val="both"/>
              <w:rPr>
                <w:rFonts w:cs="Times New Roman"/>
                <w:sz w:val="21"/>
                <w:szCs w:val="21"/>
              </w:rPr>
            </w:pPr>
            <w:r w:rsidRPr="0045051A">
              <w:rPr>
                <w:rFonts w:cs="Times New Roman"/>
                <w:sz w:val="21"/>
                <w:szCs w:val="21"/>
              </w:rPr>
              <w:t>Ministerstwo Rolnictwa i Rozwoju Wsi</w:t>
            </w:r>
            <w:r w:rsidR="00A525BE" w:rsidRPr="0045051A">
              <w:rPr>
                <w:rFonts w:cs="Times New Roman"/>
                <w:sz w:val="21"/>
                <w:szCs w:val="21"/>
              </w:rPr>
              <w:t xml:space="preserve"> </w:t>
            </w:r>
            <w:r w:rsidR="00334102" w:rsidRPr="0045051A">
              <w:rPr>
                <w:rFonts w:cs="Times New Roman"/>
                <w:sz w:val="21"/>
                <w:szCs w:val="21"/>
              </w:rPr>
              <w:t>–</w:t>
            </w:r>
            <w:r w:rsidR="00A525BE" w:rsidRPr="0045051A">
              <w:rPr>
                <w:rFonts w:cs="Times New Roman"/>
                <w:sz w:val="21"/>
                <w:szCs w:val="21"/>
              </w:rPr>
              <w:t xml:space="preserve"> </w:t>
            </w:r>
            <w:r w:rsidR="00334102" w:rsidRPr="0045051A">
              <w:rPr>
                <w:rFonts w:cs="Times New Roman"/>
                <w:sz w:val="21"/>
                <w:szCs w:val="21"/>
              </w:rPr>
              <w:t>194 543 863,10</w:t>
            </w:r>
            <w:r w:rsidRPr="0045051A">
              <w:rPr>
                <w:rFonts w:cs="Times New Roman"/>
                <w:sz w:val="21"/>
                <w:szCs w:val="21"/>
              </w:rPr>
              <w:t xml:space="preserve"> zł</w:t>
            </w:r>
            <w:r w:rsidR="001114F8" w:rsidRPr="0045051A">
              <w:rPr>
                <w:rFonts w:cs="Times New Roman"/>
                <w:sz w:val="21"/>
                <w:szCs w:val="21"/>
              </w:rPr>
              <w:t>.</w:t>
            </w:r>
            <w:r w:rsidRPr="0045051A">
              <w:rPr>
                <w:rFonts w:cs="Times New Roman"/>
                <w:sz w:val="21"/>
                <w:szCs w:val="21"/>
              </w:rPr>
              <w:t xml:space="preserve"> </w:t>
            </w:r>
          </w:p>
          <w:p w14:paraId="4CF1B55D" w14:textId="11D81640" w:rsidR="00A525BE" w:rsidRPr="0045051A" w:rsidRDefault="003C3FD1" w:rsidP="000918ED">
            <w:pPr>
              <w:pStyle w:val="Akapitzlist"/>
              <w:numPr>
                <w:ilvl w:val="0"/>
                <w:numId w:val="33"/>
              </w:numPr>
              <w:spacing w:after="120" w:line="240" w:lineRule="auto"/>
              <w:contextualSpacing w:val="0"/>
              <w:jc w:val="both"/>
              <w:rPr>
                <w:rFonts w:cs="Times New Roman"/>
                <w:sz w:val="21"/>
                <w:szCs w:val="21"/>
              </w:rPr>
            </w:pPr>
            <w:r w:rsidRPr="0045051A">
              <w:rPr>
                <w:rFonts w:cs="Times New Roman"/>
                <w:sz w:val="21"/>
                <w:szCs w:val="21"/>
              </w:rPr>
              <w:t>Ministerstwo Rozwoju, Pracy i Technologii</w:t>
            </w:r>
            <w:r w:rsidR="00A525BE" w:rsidRPr="0045051A">
              <w:rPr>
                <w:rFonts w:cs="Times New Roman"/>
                <w:sz w:val="21"/>
                <w:szCs w:val="21"/>
              </w:rPr>
              <w:t xml:space="preserve"> - </w:t>
            </w:r>
            <w:r w:rsidR="00334102" w:rsidRPr="0045051A">
              <w:rPr>
                <w:rFonts w:cs="Times New Roman"/>
                <w:sz w:val="21"/>
                <w:szCs w:val="21"/>
              </w:rPr>
              <w:t>577 073</w:t>
            </w:r>
            <w:r w:rsidRPr="0045051A">
              <w:rPr>
                <w:rFonts w:cs="Times New Roman"/>
                <w:sz w:val="21"/>
                <w:szCs w:val="21"/>
              </w:rPr>
              <w:t xml:space="preserve"> 723,39 zł</w:t>
            </w:r>
            <w:r w:rsidR="00A525BE" w:rsidRPr="0045051A">
              <w:rPr>
                <w:rFonts w:cs="Times New Roman"/>
                <w:sz w:val="21"/>
                <w:szCs w:val="21"/>
              </w:rPr>
              <w:t xml:space="preserve"> .</w:t>
            </w:r>
          </w:p>
          <w:p w14:paraId="5C3EE119" w14:textId="42FBE2A3" w:rsidR="003C3FD1" w:rsidRPr="0045051A" w:rsidRDefault="003C3FD1" w:rsidP="000918ED">
            <w:pPr>
              <w:pStyle w:val="Akapitzlist"/>
              <w:numPr>
                <w:ilvl w:val="0"/>
                <w:numId w:val="33"/>
              </w:numPr>
              <w:spacing w:after="120" w:line="240" w:lineRule="auto"/>
              <w:contextualSpacing w:val="0"/>
              <w:jc w:val="both"/>
              <w:rPr>
                <w:rFonts w:cs="Times New Roman"/>
                <w:sz w:val="21"/>
                <w:szCs w:val="21"/>
              </w:rPr>
            </w:pPr>
            <w:r w:rsidRPr="0045051A">
              <w:rPr>
                <w:rFonts w:cs="Times New Roman"/>
                <w:sz w:val="21"/>
                <w:szCs w:val="21"/>
              </w:rPr>
              <w:t>Ministerstwo Sprawiedliwości</w:t>
            </w:r>
            <w:r w:rsidR="00A525BE" w:rsidRPr="0045051A">
              <w:rPr>
                <w:rFonts w:cs="Times New Roman"/>
                <w:sz w:val="21"/>
                <w:szCs w:val="21"/>
              </w:rPr>
              <w:t xml:space="preserve"> </w:t>
            </w:r>
            <w:r w:rsidR="00CA531B" w:rsidRPr="0045051A">
              <w:rPr>
                <w:rFonts w:cs="Times New Roman"/>
                <w:sz w:val="21"/>
                <w:szCs w:val="21"/>
              </w:rPr>
              <w:t>–</w:t>
            </w:r>
            <w:r w:rsidR="00A525BE" w:rsidRPr="0045051A">
              <w:rPr>
                <w:rFonts w:cs="Times New Roman"/>
                <w:sz w:val="21"/>
                <w:szCs w:val="21"/>
              </w:rPr>
              <w:t xml:space="preserve"> </w:t>
            </w:r>
            <w:r w:rsidR="00CA531B" w:rsidRPr="0045051A">
              <w:rPr>
                <w:rFonts w:cs="Times New Roman"/>
                <w:sz w:val="21"/>
                <w:szCs w:val="21"/>
              </w:rPr>
              <w:t>444 812 575,64</w:t>
            </w:r>
            <w:r w:rsidRPr="0045051A">
              <w:rPr>
                <w:rFonts w:cs="Times New Roman"/>
                <w:sz w:val="21"/>
                <w:szCs w:val="21"/>
              </w:rPr>
              <w:t xml:space="preserve"> zł  </w:t>
            </w:r>
          </w:p>
          <w:p w14:paraId="255C1BC1" w14:textId="3D0AA533" w:rsidR="003C3FD1" w:rsidRPr="0045051A" w:rsidRDefault="003C3FD1" w:rsidP="004878A6">
            <w:pPr>
              <w:pStyle w:val="Akapitzlist"/>
              <w:numPr>
                <w:ilvl w:val="0"/>
                <w:numId w:val="33"/>
              </w:numPr>
              <w:spacing w:after="120" w:line="240" w:lineRule="auto"/>
              <w:contextualSpacing w:val="0"/>
              <w:jc w:val="both"/>
              <w:rPr>
                <w:rFonts w:cs="Times New Roman"/>
                <w:sz w:val="21"/>
                <w:szCs w:val="21"/>
              </w:rPr>
            </w:pPr>
            <w:r w:rsidRPr="0045051A">
              <w:rPr>
                <w:rFonts w:cs="Times New Roman"/>
                <w:sz w:val="21"/>
                <w:szCs w:val="21"/>
              </w:rPr>
              <w:t>Ministerstwo Spraw Wewnętrznych i Administracji</w:t>
            </w:r>
            <w:r w:rsidR="00CA531B" w:rsidRPr="0045051A">
              <w:rPr>
                <w:rFonts w:cs="Times New Roman"/>
                <w:sz w:val="21"/>
                <w:szCs w:val="21"/>
              </w:rPr>
              <w:t xml:space="preserve"> </w:t>
            </w:r>
            <w:r w:rsidR="00334102" w:rsidRPr="0045051A">
              <w:rPr>
                <w:rFonts w:cs="Times New Roman"/>
                <w:sz w:val="21"/>
                <w:szCs w:val="21"/>
              </w:rPr>
              <w:t>–</w:t>
            </w:r>
            <w:r w:rsidR="00011320" w:rsidRPr="0045051A">
              <w:rPr>
                <w:rFonts w:cs="Times New Roman"/>
                <w:sz w:val="21"/>
                <w:szCs w:val="21"/>
              </w:rPr>
              <w:t xml:space="preserve"> 735 490 969,51 </w:t>
            </w:r>
            <w:r w:rsidRPr="0045051A">
              <w:rPr>
                <w:rFonts w:cs="Times New Roman"/>
                <w:sz w:val="21"/>
                <w:szCs w:val="21"/>
              </w:rPr>
              <w:t xml:space="preserve">zł  </w:t>
            </w:r>
          </w:p>
          <w:p w14:paraId="59A18691" w14:textId="54B052A0" w:rsidR="003C3FD1" w:rsidRPr="0045051A" w:rsidRDefault="003C3FD1" w:rsidP="00CA531B">
            <w:pPr>
              <w:pStyle w:val="Akapitzlist"/>
              <w:spacing w:after="120" w:line="240" w:lineRule="auto"/>
              <w:contextualSpacing w:val="0"/>
              <w:jc w:val="both"/>
              <w:rPr>
                <w:rFonts w:cs="Times New Roman"/>
                <w:sz w:val="21"/>
                <w:szCs w:val="21"/>
              </w:rPr>
            </w:pPr>
            <w:r w:rsidRPr="0045051A">
              <w:rPr>
                <w:rFonts w:cs="Times New Roman"/>
                <w:sz w:val="21"/>
                <w:szCs w:val="21"/>
              </w:rPr>
              <w:t xml:space="preserve">Ponadto Ministerstwo Spraw Wewnętrznych i Administracji szacuje dochody budżetu państwa na poziomie ok. 0,2 mln zł, dochody pozostałych jednostek na poziomie ok. 2,38 mln zł oraz dochody JST na poziomie ok. 0,30 mln zł.  </w:t>
            </w:r>
          </w:p>
          <w:p w14:paraId="3ACEE701" w14:textId="4C78088C" w:rsidR="003C3FD1" w:rsidRPr="0045051A" w:rsidRDefault="003C3FD1" w:rsidP="000918ED">
            <w:pPr>
              <w:pStyle w:val="Akapitzlist"/>
              <w:numPr>
                <w:ilvl w:val="0"/>
                <w:numId w:val="33"/>
              </w:numPr>
              <w:spacing w:after="120" w:line="240" w:lineRule="auto"/>
              <w:contextualSpacing w:val="0"/>
              <w:jc w:val="both"/>
              <w:rPr>
                <w:rFonts w:cs="Times New Roman"/>
                <w:sz w:val="21"/>
                <w:szCs w:val="21"/>
              </w:rPr>
            </w:pPr>
            <w:r w:rsidRPr="0045051A">
              <w:rPr>
                <w:rFonts w:cs="Times New Roman"/>
                <w:sz w:val="21"/>
                <w:szCs w:val="21"/>
              </w:rPr>
              <w:t>Ministerstwo Zdrowia</w:t>
            </w:r>
            <w:r w:rsidR="00A525BE" w:rsidRPr="0045051A">
              <w:rPr>
                <w:rFonts w:cs="Times New Roman"/>
                <w:sz w:val="21"/>
                <w:szCs w:val="21"/>
              </w:rPr>
              <w:t xml:space="preserve"> </w:t>
            </w:r>
            <w:r w:rsidR="002C1834" w:rsidRPr="0045051A">
              <w:rPr>
                <w:rFonts w:cs="Times New Roman"/>
                <w:sz w:val="21"/>
                <w:szCs w:val="21"/>
              </w:rPr>
              <w:t>–</w:t>
            </w:r>
            <w:r w:rsidR="00A525BE" w:rsidRPr="0045051A">
              <w:rPr>
                <w:rFonts w:cs="Times New Roman"/>
                <w:sz w:val="21"/>
                <w:szCs w:val="21"/>
              </w:rPr>
              <w:t xml:space="preserve"> </w:t>
            </w:r>
            <w:r w:rsidR="002C1834" w:rsidRPr="0045051A">
              <w:rPr>
                <w:rFonts w:cs="Times New Roman"/>
                <w:sz w:val="21"/>
                <w:szCs w:val="21"/>
              </w:rPr>
              <w:t xml:space="preserve">988 646 899,50 </w:t>
            </w:r>
            <w:r w:rsidRPr="0045051A">
              <w:rPr>
                <w:rFonts w:cs="Times New Roman"/>
                <w:sz w:val="21"/>
                <w:szCs w:val="21"/>
              </w:rPr>
              <w:t xml:space="preserve">zł  </w:t>
            </w:r>
          </w:p>
          <w:p w14:paraId="5FCD4921" w14:textId="29AABAB2" w:rsidR="003C3FD1" w:rsidRPr="0045051A" w:rsidRDefault="003C3FD1" w:rsidP="000918ED">
            <w:pPr>
              <w:pStyle w:val="Akapitzlist"/>
              <w:numPr>
                <w:ilvl w:val="0"/>
                <w:numId w:val="33"/>
              </w:numPr>
              <w:spacing w:after="120" w:line="240" w:lineRule="auto"/>
              <w:contextualSpacing w:val="0"/>
              <w:jc w:val="both"/>
              <w:rPr>
                <w:rFonts w:cs="Times New Roman"/>
                <w:sz w:val="21"/>
                <w:szCs w:val="21"/>
              </w:rPr>
            </w:pPr>
            <w:r w:rsidRPr="0045051A">
              <w:rPr>
                <w:rFonts w:cs="Times New Roman"/>
                <w:sz w:val="21"/>
                <w:szCs w:val="21"/>
              </w:rPr>
              <w:t>Główny Urząd Statystyczny</w:t>
            </w:r>
            <w:r w:rsidR="00A525BE" w:rsidRPr="0045051A">
              <w:rPr>
                <w:rFonts w:cs="Times New Roman"/>
                <w:sz w:val="21"/>
                <w:szCs w:val="21"/>
              </w:rPr>
              <w:t xml:space="preserve"> </w:t>
            </w:r>
            <w:r w:rsidR="00CA531B" w:rsidRPr="0045051A">
              <w:rPr>
                <w:rFonts w:cs="Times New Roman"/>
                <w:sz w:val="21"/>
                <w:szCs w:val="21"/>
              </w:rPr>
              <w:t>–</w:t>
            </w:r>
            <w:r w:rsidR="00493399" w:rsidRPr="0045051A">
              <w:rPr>
                <w:rFonts w:cs="Times New Roman"/>
                <w:sz w:val="21"/>
                <w:szCs w:val="21"/>
              </w:rPr>
              <w:t xml:space="preserve"> 58 664 955,00 </w:t>
            </w:r>
            <w:r w:rsidR="00CA531B" w:rsidRPr="0045051A">
              <w:rPr>
                <w:rFonts w:cs="Times New Roman"/>
                <w:sz w:val="21"/>
                <w:szCs w:val="21"/>
              </w:rPr>
              <w:t>zł.</w:t>
            </w:r>
            <w:r w:rsidRPr="0045051A">
              <w:rPr>
                <w:rFonts w:cs="Times New Roman"/>
                <w:sz w:val="21"/>
                <w:szCs w:val="21"/>
              </w:rPr>
              <w:t xml:space="preserve">    </w:t>
            </w:r>
            <w:r w:rsidR="00A525BE" w:rsidRPr="0045051A">
              <w:rPr>
                <w:rFonts w:cs="Times New Roman"/>
                <w:sz w:val="21"/>
                <w:szCs w:val="21"/>
              </w:rPr>
              <w:t xml:space="preserve"> </w:t>
            </w:r>
          </w:p>
          <w:p w14:paraId="6BBDD0E0" w14:textId="01364FB2" w:rsidR="003C3FD1" w:rsidRPr="0045051A" w:rsidRDefault="003C3FD1" w:rsidP="000918ED">
            <w:pPr>
              <w:pStyle w:val="Akapitzlist"/>
              <w:numPr>
                <w:ilvl w:val="0"/>
                <w:numId w:val="33"/>
              </w:numPr>
              <w:spacing w:after="120" w:line="240" w:lineRule="auto"/>
              <w:contextualSpacing w:val="0"/>
              <w:jc w:val="both"/>
              <w:rPr>
                <w:rFonts w:cs="Times New Roman"/>
                <w:sz w:val="21"/>
                <w:szCs w:val="21"/>
              </w:rPr>
            </w:pPr>
            <w:r w:rsidRPr="0045051A">
              <w:rPr>
                <w:rFonts w:cs="Times New Roman"/>
                <w:sz w:val="21"/>
                <w:szCs w:val="21"/>
              </w:rPr>
              <w:t>Urząd Regulacji Energetyki</w:t>
            </w:r>
            <w:r w:rsidR="00A525BE" w:rsidRPr="0045051A">
              <w:rPr>
                <w:rFonts w:cs="Times New Roman"/>
                <w:sz w:val="21"/>
                <w:szCs w:val="21"/>
              </w:rPr>
              <w:t xml:space="preserve"> - </w:t>
            </w:r>
            <w:r w:rsidRPr="0045051A">
              <w:rPr>
                <w:rFonts w:cs="Times New Roman"/>
                <w:sz w:val="21"/>
                <w:szCs w:val="21"/>
              </w:rPr>
              <w:t xml:space="preserve">15 256 809,00 zł.  </w:t>
            </w:r>
          </w:p>
          <w:p w14:paraId="4C755358" w14:textId="7C5C7FF1" w:rsidR="003C3FD1" w:rsidRPr="0045051A" w:rsidRDefault="003C3FD1" w:rsidP="003C3FD1">
            <w:pPr>
              <w:spacing w:line="240" w:lineRule="auto"/>
              <w:jc w:val="both"/>
              <w:rPr>
                <w:rFonts w:cs="Times New Roman"/>
                <w:sz w:val="21"/>
                <w:szCs w:val="21"/>
              </w:rPr>
            </w:pPr>
            <w:r w:rsidRPr="0045051A">
              <w:rPr>
                <w:rFonts w:cs="Times New Roman"/>
                <w:sz w:val="21"/>
                <w:szCs w:val="21"/>
              </w:rPr>
              <w:t xml:space="preserve">Jednocześnie wskazać należy, że </w:t>
            </w:r>
            <w:r w:rsidRPr="0045051A">
              <w:rPr>
                <w:rFonts w:cs="Times New Roman"/>
                <w:b/>
                <w:sz w:val="21"/>
                <w:szCs w:val="21"/>
              </w:rPr>
              <w:t>potencjalne oszczędności dla budżetu państwa</w:t>
            </w:r>
            <w:r w:rsidRPr="0045051A">
              <w:rPr>
                <w:rFonts w:cs="Times New Roman"/>
                <w:sz w:val="21"/>
                <w:szCs w:val="21"/>
              </w:rPr>
              <w:t>, w perspektywie 10 lat, wynikające z realizacji przedsięwzięć z zakresu właściwości:</w:t>
            </w:r>
          </w:p>
          <w:p w14:paraId="2B09C469" w14:textId="22EBD0A6" w:rsidR="003C3FD1" w:rsidRPr="0045051A" w:rsidRDefault="003C3FD1" w:rsidP="003C3FD1">
            <w:pPr>
              <w:pStyle w:val="Akapitzlist"/>
              <w:numPr>
                <w:ilvl w:val="0"/>
                <w:numId w:val="27"/>
              </w:numPr>
              <w:spacing w:line="240" w:lineRule="auto"/>
              <w:ind w:left="341"/>
              <w:jc w:val="both"/>
              <w:rPr>
                <w:rFonts w:cs="Times New Roman"/>
                <w:sz w:val="21"/>
                <w:szCs w:val="21"/>
              </w:rPr>
            </w:pPr>
            <w:r w:rsidRPr="0045051A">
              <w:rPr>
                <w:rFonts w:cs="Times New Roman"/>
                <w:sz w:val="21"/>
                <w:szCs w:val="21"/>
              </w:rPr>
              <w:t>Ministra Cyfryzacji - szacowane są na kwotę ok. 2,22 mld zł;</w:t>
            </w:r>
          </w:p>
          <w:p w14:paraId="6CC174DC" w14:textId="1B9C1551" w:rsidR="003C3FD1" w:rsidRPr="0045051A" w:rsidRDefault="003C3FD1" w:rsidP="003C3FD1">
            <w:pPr>
              <w:pStyle w:val="Akapitzlist"/>
              <w:numPr>
                <w:ilvl w:val="0"/>
                <w:numId w:val="27"/>
              </w:numPr>
              <w:spacing w:line="240" w:lineRule="auto"/>
              <w:ind w:left="341"/>
              <w:jc w:val="both"/>
              <w:rPr>
                <w:rFonts w:cs="Times New Roman"/>
                <w:sz w:val="21"/>
                <w:szCs w:val="21"/>
              </w:rPr>
            </w:pPr>
            <w:r w:rsidRPr="0045051A">
              <w:rPr>
                <w:rFonts w:cs="Times New Roman"/>
                <w:sz w:val="21"/>
                <w:szCs w:val="21"/>
              </w:rPr>
              <w:t>Ministra Rodziny</w:t>
            </w:r>
            <w:r w:rsidR="008D17F1" w:rsidRPr="0045051A">
              <w:rPr>
                <w:rFonts w:cs="Times New Roman"/>
                <w:sz w:val="21"/>
                <w:szCs w:val="21"/>
              </w:rPr>
              <w:t xml:space="preserve"> </w:t>
            </w:r>
            <w:r w:rsidRPr="0045051A">
              <w:rPr>
                <w:rFonts w:cs="Times New Roman"/>
                <w:sz w:val="21"/>
                <w:szCs w:val="21"/>
              </w:rPr>
              <w:t>i Polityki Społecznej - szacowane są na kwotę ok. 44,20 mln zł;</w:t>
            </w:r>
          </w:p>
          <w:p w14:paraId="1642204D" w14:textId="4CB596EE" w:rsidR="003C3FD1" w:rsidRPr="0045051A" w:rsidRDefault="00CA531B" w:rsidP="003C3FD1">
            <w:pPr>
              <w:pStyle w:val="Akapitzlist"/>
              <w:numPr>
                <w:ilvl w:val="0"/>
                <w:numId w:val="27"/>
              </w:numPr>
              <w:spacing w:line="240" w:lineRule="auto"/>
              <w:ind w:left="341"/>
              <w:jc w:val="both"/>
              <w:rPr>
                <w:rFonts w:cs="Times New Roman"/>
                <w:sz w:val="21"/>
                <w:szCs w:val="21"/>
              </w:rPr>
            </w:pPr>
            <w:r w:rsidRPr="0045051A">
              <w:rPr>
                <w:rFonts w:cs="Times New Roman"/>
                <w:sz w:val="21"/>
                <w:szCs w:val="21"/>
              </w:rPr>
              <w:t>Ministra Kultury,</w:t>
            </w:r>
            <w:r w:rsidR="003C3FD1" w:rsidRPr="0045051A">
              <w:rPr>
                <w:rFonts w:cs="Times New Roman"/>
                <w:sz w:val="21"/>
                <w:szCs w:val="21"/>
              </w:rPr>
              <w:t xml:space="preserve"> Dziedzictwa Narodowego</w:t>
            </w:r>
            <w:r w:rsidRPr="0045051A">
              <w:rPr>
                <w:rFonts w:cs="Times New Roman"/>
                <w:sz w:val="21"/>
                <w:szCs w:val="21"/>
              </w:rPr>
              <w:t xml:space="preserve"> i Sportu</w:t>
            </w:r>
            <w:r w:rsidR="003C3FD1" w:rsidRPr="0045051A">
              <w:rPr>
                <w:rFonts w:cs="Times New Roman"/>
                <w:sz w:val="21"/>
                <w:szCs w:val="21"/>
              </w:rPr>
              <w:t xml:space="preserve"> - szacowane są na kwotę ok. 3,73 mld zł;</w:t>
            </w:r>
          </w:p>
          <w:p w14:paraId="7EBA36ED" w14:textId="0FD5F243" w:rsidR="003C3FD1" w:rsidRPr="0045051A" w:rsidRDefault="003C3FD1" w:rsidP="003C3FD1">
            <w:pPr>
              <w:pStyle w:val="Akapitzlist"/>
              <w:numPr>
                <w:ilvl w:val="0"/>
                <w:numId w:val="27"/>
              </w:numPr>
              <w:spacing w:line="240" w:lineRule="auto"/>
              <w:ind w:left="341"/>
              <w:jc w:val="both"/>
              <w:rPr>
                <w:rFonts w:cs="Times New Roman"/>
                <w:sz w:val="21"/>
                <w:szCs w:val="21"/>
              </w:rPr>
            </w:pPr>
            <w:r w:rsidRPr="0045051A">
              <w:rPr>
                <w:rFonts w:cs="Times New Roman"/>
                <w:sz w:val="21"/>
                <w:szCs w:val="21"/>
              </w:rPr>
              <w:t>Ministra Rozwoju, Pracy i Technologii – szacowane są na kwotę 135,65 mln zł;</w:t>
            </w:r>
          </w:p>
          <w:p w14:paraId="758BEF31" w14:textId="58561AC8" w:rsidR="003C3FD1" w:rsidRPr="0045051A" w:rsidRDefault="003C3FD1" w:rsidP="003C3FD1">
            <w:pPr>
              <w:pStyle w:val="Akapitzlist"/>
              <w:numPr>
                <w:ilvl w:val="0"/>
                <w:numId w:val="27"/>
              </w:numPr>
              <w:spacing w:line="240" w:lineRule="auto"/>
              <w:ind w:left="341"/>
              <w:jc w:val="both"/>
              <w:rPr>
                <w:rFonts w:cs="Times New Roman"/>
                <w:sz w:val="21"/>
                <w:szCs w:val="21"/>
              </w:rPr>
            </w:pPr>
            <w:r w:rsidRPr="0045051A">
              <w:rPr>
                <w:rFonts w:cs="Times New Roman"/>
                <w:sz w:val="21"/>
                <w:szCs w:val="21"/>
              </w:rPr>
              <w:t>Ministra Sprawiedliwości – szacowane są na kwotę ok. 41 mln zł;</w:t>
            </w:r>
          </w:p>
          <w:p w14:paraId="0F40905C" w14:textId="7873A359" w:rsidR="003C3FD1" w:rsidRPr="006566DD" w:rsidRDefault="003C3FD1" w:rsidP="00CA531B">
            <w:pPr>
              <w:pStyle w:val="Akapitzlist"/>
              <w:numPr>
                <w:ilvl w:val="0"/>
                <w:numId w:val="27"/>
              </w:numPr>
              <w:spacing w:line="240" w:lineRule="auto"/>
              <w:ind w:left="341"/>
              <w:jc w:val="both"/>
              <w:rPr>
                <w:rFonts w:cs="Calibri"/>
                <w:sz w:val="21"/>
                <w:szCs w:val="21"/>
              </w:rPr>
            </w:pPr>
            <w:r w:rsidRPr="0045051A">
              <w:rPr>
                <w:rFonts w:cs="Times New Roman"/>
                <w:sz w:val="21"/>
                <w:szCs w:val="21"/>
              </w:rPr>
              <w:t>Ministra Finansów</w:t>
            </w:r>
            <w:r w:rsidR="00CA531B" w:rsidRPr="0045051A">
              <w:rPr>
                <w:rFonts w:cs="Times New Roman"/>
                <w:sz w:val="21"/>
                <w:szCs w:val="21"/>
              </w:rPr>
              <w:t xml:space="preserve">, </w:t>
            </w:r>
            <w:r w:rsidRPr="0045051A">
              <w:rPr>
                <w:rFonts w:cs="Times New Roman"/>
                <w:sz w:val="21"/>
                <w:szCs w:val="21"/>
              </w:rPr>
              <w:t xml:space="preserve"> </w:t>
            </w:r>
            <w:r w:rsidR="00CA531B" w:rsidRPr="0045051A">
              <w:rPr>
                <w:rFonts w:cs="Times New Roman"/>
                <w:sz w:val="21"/>
                <w:szCs w:val="21"/>
              </w:rPr>
              <w:t xml:space="preserve"> Funduszy i Polityki Regionalnej </w:t>
            </w:r>
            <w:r w:rsidRPr="0045051A">
              <w:rPr>
                <w:rFonts w:cs="Times New Roman"/>
                <w:sz w:val="21"/>
                <w:szCs w:val="21"/>
              </w:rPr>
              <w:t xml:space="preserve"> - szacowane są na kwotę ok. 413,60 mln zł.</w:t>
            </w:r>
            <w:r w:rsidRPr="002D3844">
              <w:rPr>
                <w:rFonts w:cs="Calibri"/>
                <w:sz w:val="21"/>
                <w:szCs w:val="21"/>
              </w:rPr>
              <w:t xml:space="preserve">  </w:t>
            </w:r>
            <w:bookmarkEnd w:id="3"/>
          </w:p>
        </w:tc>
      </w:tr>
      <w:tr w:rsidR="003C3FD1" w:rsidRPr="006E431D" w14:paraId="615028C8" w14:textId="77777777" w:rsidTr="001F548B">
        <w:trPr>
          <w:trHeight w:val="345"/>
        </w:trPr>
        <w:tc>
          <w:tcPr>
            <w:tcW w:w="11335" w:type="dxa"/>
            <w:gridSpan w:val="27"/>
            <w:shd w:val="clear" w:color="auto" w:fill="99CCFF"/>
          </w:tcPr>
          <w:p w14:paraId="78F4C5AB" w14:textId="7D808586" w:rsidR="003C3FD1" w:rsidRPr="006E431D" w:rsidRDefault="003C3FD1" w:rsidP="003C3FD1">
            <w:pPr>
              <w:widowControl/>
              <w:numPr>
                <w:ilvl w:val="0"/>
                <w:numId w:val="1"/>
              </w:numPr>
              <w:autoSpaceDE/>
              <w:autoSpaceDN/>
              <w:adjustRightInd/>
              <w:spacing w:before="120" w:after="120" w:line="240" w:lineRule="auto"/>
              <w:jc w:val="both"/>
              <w:rPr>
                <w:rFonts w:cs="Calibri"/>
                <w:b/>
                <w:spacing w:val="-2"/>
              </w:rPr>
            </w:pPr>
            <w:r w:rsidRPr="006E431D">
              <w:rPr>
                <w:rFonts w:cs="Calibri"/>
                <w:b/>
                <w:spacing w:val="-2"/>
              </w:rPr>
              <w:lastRenderedPageBreak/>
              <w:t xml:space="preserve">Wpływ na </w:t>
            </w:r>
            <w:r w:rsidRPr="006E431D">
              <w:rPr>
                <w:rFonts w:cs="Calibri"/>
                <w:b/>
              </w:rPr>
              <w:t xml:space="preserve">konkurencyjność gospodarki i przedsiębiorczość, w tym funkcjonowanie przedsiębiorców oraz na rodzinę, obywateli i gospodarstwa domowe </w:t>
            </w:r>
          </w:p>
        </w:tc>
      </w:tr>
      <w:tr w:rsidR="003C3FD1" w:rsidRPr="006E431D" w14:paraId="42CA4661" w14:textId="77777777" w:rsidTr="001F548B">
        <w:trPr>
          <w:trHeight w:val="142"/>
        </w:trPr>
        <w:tc>
          <w:tcPr>
            <w:tcW w:w="11335" w:type="dxa"/>
            <w:gridSpan w:val="27"/>
            <w:shd w:val="clear" w:color="auto" w:fill="FFFFFF"/>
          </w:tcPr>
          <w:p w14:paraId="5B395DA4" w14:textId="77777777" w:rsidR="003C3FD1" w:rsidRPr="006E431D" w:rsidRDefault="003C3FD1" w:rsidP="003C3FD1">
            <w:pPr>
              <w:spacing w:line="240" w:lineRule="auto"/>
              <w:jc w:val="center"/>
              <w:rPr>
                <w:rFonts w:cs="Calibri"/>
                <w:spacing w:val="-2"/>
                <w:sz w:val="21"/>
                <w:szCs w:val="21"/>
              </w:rPr>
            </w:pPr>
            <w:r w:rsidRPr="006E431D">
              <w:rPr>
                <w:rFonts w:cs="Calibri"/>
                <w:spacing w:val="-2"/>
                <w:sz w:val="21"/>
                <w:szCs w:val="21"/>
              </w:rPr>
              <w:t>Skutki</w:t>
            </w:r>
          </w:p>
        </w:tc>
      </w:tr>
      <w:tr w:rsidR="003C3FD1" w:rsidRPr="006E431D" w14:paraId="1DC6D678" w14:textId="77777777" w:rsidTr="001F548B">
        <w:trPr>
          <w:trHeight w:val="142"/>
        </w:trPr>
        <w:tc>
          <w:tcPr>
            <w:tcW w:w="3246" w:type="dxa"/>
            <w:gridSpan w:val="5"/>
            <w:shd w:val="clear" w:color="auto" w:fill="FFFFFF"/>
          </w:tcPr>
          <w:p w14:paraId="64FABCFF" w14:textId="77777777" w:rsidR="003C3FD1" w:rsidRPr="006E431D" w:rsidRDefault="003C3FD1" w:rsidP="003C3FD1">
            <w:pPr>
              <w:spacing w:line="240" w:lineRule="auto"/>
              <w:rPr>
                <w:rFonts w:cs="Calibri"/>
                <w:sz w:val="21"/>
                <w:szCs w:val="21"/>
              </w:rPr>
            </w:pPr>
            <w:r w:rsidRPr="006E431D">
              <w:rPr>
                <w:rFonts w:cs="Calibri"/>
                <w:sz w:val="21"/>
                <w:szCs w:val="21"/>
              </w:rPr>
              <w:t>Czas w latach od wejścia w życie zmian</w:t>
            </w:r>
          </w:p>
        </w:tc>
        <w:tc>
          <w:tcPr>
            <w:tcW w:w="900" w:type="dxa"/>
            <w:gridSpan w:val="3"/>
            <w:shd w:val="clear" w:color="auto" w:fill="FFFFFF"/>
          </w:tcPr>
          <w:p w14:paraId="0231609A" w14:textId="77777777" w:rsidR="003C3FD1" w:rsidRPr="006E431D" w:rsidRDefault="003C3FD1" w:rsidP="003C3FD1">
            <w:pPr>
              <w:spacing w:line="240" w:lineRule="auto"/>
              <w:jc w:val="center"/>
              <w:rPr>
                <w:rFonts w:cs="Calibri"/>
                <w:sz w:val="21"/>
                <w:szCs w:val="21"/>
              </w:rPr>
            </w:pPr>
            <w:r w:rsidRPr="006E431D">
              <w:rPr>
                <w:rFonts w:cs="Calibri"/>
                <w:sz w:val="21"/>
                <w:szCs w:val="21"/>
              </w:rPr>
              <w:t>0</w:t>
            </w:r>
          </w:p>
        </w:tc>
        <w:tc>
          <w:tcPr>
            <w:tcW w:w="919" w:type="dxa"/>
            <w:gridSpan w:val="3"/>
            <w:shd w:val="clear" w:color="auto" w:fill="FFFFFF"/>
          </w:tcPr>
          <w:p w14:paraId="3B539EE1" w14:textId="77777777" w:rsidR="003C3FD1" w:rsidRPr="006E431D" w:rsidRDefault="003C3FD1" w:rsidP="003C3FD1">
            <w:pPr>
              <w:spacing w:line="240" w:lineRule="auto"/>
              <w:jc w:val="center"/>
              <w:rPr>
                <w:rFonts w:cs="Calibri"/>
                <w:sz w:val="21"/>
                <w:szCs w:val="21"/>
              </w:rPr>
            </w:pPr>
            <w:r w:rsidRPr="006E431D">
              <w:rPr>
                <w:rFonts w:cs="Calibri"/>
                <w:sz w:val="21"/>
                <w:szCs w:val="21"/>
              </w:rPr>
              <w:t>1</w:t>
            </w:r>
          </w:p>
        </w:tc>
        <w:tc>
          <w:tcPr>
            <w:tcW w:w="850" w:type="dxa"/>
            <w:gridSpan w:val="3"/>
            <w:shd w:val="clear" w:color="auto" w:fill="FFFFFF"/>
          </w:tcPr>
          <w:p w14:paraId="1202FAA8" w14:textId="77777777" w:rsidR="003C3FD1" w:rsidRPr="006E431D" w:rsidRDefault="003C3FD1" w:rsidP="003C3FD1">
            <w:pPr>
              <w:spacing w:line="240" w:lineRule="auto"/>
              <w:jc w:val="center"/>
              <w:rPr>
                <w:rFonts w:cs="Calibri"/>
                <w:sz w:val="21"/>
                <w:szCs w:val="21"/>
              </w:rPr>
            </w:pPr>
            <w:r w:rsidRPr="006E431D">
              <w:rPr>
                <w:rFonts w:cs="Calibri"/>
                <w:sz w:val="21"/>
                <w:szCs w:val="21"/>
              </w:rPr>
              <w:t>2</w:t>
            </w:r>
          </w:p>
        </w:tc>
        <w:tc>
          <w:tcPr>
            <w:tcW w:w="850" w:type="dxa"/>
            <w:gridSpan w:val="4"/>
            <w:shd w:val="clear" w:color="auto" w:fill="FFFFFF"/>
          </w:tcPr>
          <w:p w14:paraId="1756AC24" w14:textId="77777777" w:rsidR="003C3FD1" w:rsidRPr="006E431D" w:rsidRDefault="003C3FD1" w:rsidP="003C3FD1">
            <w:pPr>
              <w:spacing w:line="240" w:lineRule="auto"/>
              <w:jc w:val="center"/>
              <w:rPr>
                <w:rFonts w:cs="Calibri"/>
                <w:sz w:val="21"/>
                <w:szCs w:val="21"/>
              </w:rPr>
            </w:pPr>
            <w:r w:rsidRPr="006E431D">
              <w:rPr>
                <w:rFonts w:cs="Calibri"/>
                <w:sz w:val="21"/>
                <w:szCs w:val="21"/>
              </w:rPr>
              <w:t>3</w:t>
            </w:r>
          </w:p>
        </w:tc>
        <w:tc>
          <w:tcPr>
            <w:tcW w:w="851" w:type="dxa"/>
            <w:gridSpan w:val="3"/>
            <w:shd w:val="clear" w:color="auto" w:fill="FFFFFF"/>
          </w:tcPr>
          <w:p w14:paraId="7316A1E3" w14:textId="77777777" w:rsidR="003C3FD1" w:rsidRPr="006E431D" w:rsidRDefault="003C3FD1" w:rsidP="003C3FD1">
            <w:pPr>
              <w:spacing w:line="240" w:lineRule="auto"/>
              <w:jc w:val="center"/>
              <w:rPr>
                <w:rFonts w:cs="Calibri"/>
                <w:sz w:val="21"/>
                <w:szCs w:val="21"/>
              </w:rPr>
            </w:pPr>
            <w:r w:rsidRPr="006E431D">
              <w:rPr>
                <w:rFonts w:cs="Calibri"/>
                <w:sz w:val="21"/>
                <w:szCs w:val="21"/>
              </w:rPr>
              <w:t>5</w:t>
            </w:r>
          </w:p>
        </w:tc>
        <w:tc>
          <w:tcPr>
            <w:tcW w:w="851" w:type="dxa"/>
            <w:gridSpan w:val="2"/>
            <w:shd w:val="clear" w:color="auto" w:fill="FFFFFF"/>
          </w:tcPr>
          <w:p w14:paraId="464D863D" w14:textId="77777777" w:rsidR="003C3FD1" w:rsidRPr="006E431D" w:rsidRDefault="003C3FD1" w:rsidP="003C3FD1">
            <w:pPr>
              <w:spacing w:line="240" w:lineRule="auto"/>
              <w:jc w:val="center"/>
              <w:rPr>
                <w:rFonts w:cs="Calibri"/>
                <w:sz w:val="21"/>
                <w:szCs w:val="21"/>
              </w:rPr>
            </w:pPr>
            <w:r w:rsidRPr="006E431D">
              <w:rPr>
                <w:rFonts w:cs="Calibri"/>
                <w:sz w:val="21"/>
                <w:szCs w:val="21"/>
              </w:rPr>
              <w:t>10</w:t>
            </w:r>
          </w:p>
        </w:tc>
        <w:tc>
          <w:tcPr>
            <w:tcW w:w="2868" w:type="dxa"/>
            <w:gridSpan w:val="4"/>
            <w:shd w:val="clear" w:color="auto" w:fill="FFFFFF"/>
          </w:tcPr>
          <w:p w14:paraId="2723A6E8" w14:textId="77777777" w:rsidR="003C3FD1" w:rsidRPr="006E431D" w:rsidRDefault="003C3FD1" w:rsidP="003C3FD1">
            <w:pPr>
              <w:spacing w:line="240" w:lineRule="auto"/>
              <w:jc w:val="center"/>
              <w:rPr>
                <w:rFonts w:cs="Calibri"/>
                <w:i/>
                <w:spacing w:val="-2"/>
                <w:sz w:val="21"/>
                <w:szCs w:val="21"/>
              </w:rPr>
            </w:pPr>
            <w:r w:rsidRPr="006E431D">
              <w:rPr>
                <w:rFonts w:cs="Calibri"/>
                <w:i/>
                <w:spacing w:val="-2"/>
                <w:sz w:val="21"/>
                <w:szCs w:val="21"/>
              </w:rPr>
              <w:t>Łącznie</w:t>
            </w:r>
            <w:r w:rsidRPr="006E431D" w:rsidDel="0073273A">
              <w:rPr>
                <w:rFonts w:cs="Calibri"/>
                <w:i/>
                <w:spacing w:val="-2"/>
                <w:sz w:val="21"/>
                <w:szCs w:val="21"/>
              </w:rPr>
              <w:t xml:space="preserve"> </w:t>
            </w:r>
            <w:r w:rsidRPr="006E431D">
              <w:rPr>
                <w:rFonts w:cs="Calibri"/>
                <w:i/>
                <w:spacing w:val="-2"/>
                <w:sz w:val="21"/>
                <w:szCs w:val="21"/>
              </w:rPr>
              <w:t>(0-10)</w:t>
            </w:r>
          </w:p>
        </w:tc>
      </w:tr>
      <w:tr w:rsidR="003C3FD1" w:rsidRPr="006E431D" w14:paraId="79E01145" w14:textId="77777777" w:rsidTr="001F548B">
        <w:trPr>
          <w:trHeight w:val="142"/>
        </w:trPr>
        <w:tc>
          <w:tcPr>
            <w:tcW w:w="1594" w:type="dxa"/>
            <w:vMerge w:val="restart"/>
            <w:shd w:val="clear" w:color="auto" w:fill="FFFFFF"/>
          </w:tcPr>
          <w:p w14:paraId="701E784E" w14:textId="77777777" w:rsidR="003C3FD1" w:rsidRPr="006E431D" w:rsidRDefault="003C3FD1" w:rsidP="003C3FD1">
            <w:pPr>
              <w:rPr>
                <w:rFonts w:cs="Calibri"/>
                <w:sz w:val="21"/>
                <w:szCs w:val="21"/>
              </w:rPr>
            </w:pPr>
            <w:r w:rsidRPr="006E431D">
              <w:rPr>
                <w:rFonts w:cs="Calibri"/>
                <w:sz w:val="21"/>
                <w:szCs w:val="21"/>
              </w:rPr>
              <w:t>W ujęciu pieniężnym</w:t>
            </w:r>
          </w:p>
          <w:p w14:paraId="5BFA49D0" w14:textId="77777777" w:rsidR="003C3FD1" w:rsidRPr="006E431D" w:rsidRDefault="003C3FD1" w:rsidP="003C3FD1">
            <w:pPr>
              <w:rPr>
                <w:rFonts w:cs="Calibri"/>
                <w:spacing w:val="-2"/>
                <w:sz w:val="21"/>
                <w:szCs w:val="21"/>
              </w:rPr>
            </w:pPr>
            <w:r w:rsidRPr="006E431D">
              <w:rPr>
                <w:rFonts w:cs="Calibri"/>
                <w:spacing w:val="-2"/>
                <w:sz w:val="21"/>
                <w:szCs w:val="21"/>
              </w:rPr>
              <w:t xml:space="preserve">(w mln zł, </w:t>
            </w:r>
          </w:p>
          <w:p w14:paraId="59A5E8A3" w14:textId="01452905" w:rsidR="003C3FD1" w:rsidRPr="006E431D" w:rsidRDefault="003C3FD1" w:rsidP="003C3FD1">
            <w:pPr>
              <w:spacing w:line="240" w:lineRule="auto"/>
              <w:rPr>
                <w:rFonts w:cs="Calibri"/>
                <w:sz w:val="21"/>
                <w:szCs w:val="21"/>
              </w:rPr>
            </w:pPr>
            <w:r w:rsidRPr="006E431D">
              <w:rPr>
                <w:rFonts w:cs="Calibri"/>
                <w:spacing w:val="-2"/>
                <w:sz w:val="21"/>
                <w:szCs w:val="21"/>
              </w:rPr>
              <w:t>ceny stałe z 2019 r.)</w:t>
            </w:r>
          </w:p>
          <w:p w14:paraId="2BEE859C" w14:textId="5543464F" w:rsidR="003C3FD1" w:rsidRPr="006E431D" w:rsidRDefault="003C3FD1" w:rsidP="003C3FD1">
            <w:pPr>
              <w:spacing w:line="240" w:lineRule="auto"/>
              <w:rPr>
                <w:rFonts w:cs="Calibri"/>
                <w:sz w:val="21"/>
                <w:szCs w:val="21"/>
              </w:rPr>
            </w:pPr>
          </w:p>
        </w:tc>
        <w:tc>
          <w:tcPr>
            <w:tcW w:w="1652" w:type="dxa"/>
            <w:gridSpan w:val="4"/>
            <w:shd w:val="clear" w:color="auto" w:fill="FFFFFF"/>
          </w:tcPr>
          <w:p w14:paraId="78886B5D" w14:textId="77777777" w:rsidR="003C3FD1" w:rsidRPr="006E431D" w:rsidRDefault="003C3FD1" w:rsidP="003C3FD1">
            <w:pPr>
              <w:spacing w:line="240" w:lineRule="auto"/>
              <w:rPr>
                <w:rFonts w:cs="Calibri"/>
                <w:sz w:val="21"/>
                <w:szCs w:val="21"/>
              </w:rPr>
            </w:pPr>
            <w:r w:rsidRPr="006E431D">
              <w:rPr>
                <w:rFonts w:cs="Calibri"/>
                <w:sz w:val="21"/>
                <w:szCs w:val="21"/>
              </w:rPr>
              <w:t>duże przedsiębiorstwa</w:t>
            </w:r>
          </w:p>
        </w:tc>
        <w:tc>
          <w:tcPr>
            <w:tcW w:w="9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48BC9BF" w14:textId="0490B5AD" w:rsidR="003C3FD1" w:rsidRPr="006E431D" w:rsidRDefault="003C3FD1" w:rsidP="003C3FD1">
            <w:pPr>
              <w:spacing w:line="240" w:lineRule="auto"/>
              <w:rPr>
                <w:rFonts w:cs="Calibri"/>
                <w:sz w:val="20"/>
                <w:szCs w:val="21"/>
              </w:rPr>
            </w:pPr>
            <w:r w:rsidRPr="006E431D">
              <w:rPr>
                <w:rFonts w:ascii="Calibri Light" w:hAnsi="Calibri Light" w:cs="Calibri Light"/>
                <w:sz w:val="20"/>
                <w:szCs w:val="22"/>
              </w:rPr>
              <w:t>-</w:t>
            </w:r>
          </w:p>
        </w:tc>
        <w:tc>
          <w:tcPr>
            <w:tcW w:w="919" w:type="dxa"/>
            <w:gridSpan w:val="3"/>
            <w:tcBorders>
              <w:top w:val="single" w:sz="4" w:space="0" w:color="auto"/>
              <w:left w:val="nil"/>
              <w:bottom w:val="single" w:sz="4" w:space="0" w:color="auto"/>
              <w:right w:val="single" w:sz="4" w:space="0" w:color="auto"/>
            </w:tcBorders>
            <w:shd w:val="clear" w:color="auto" w:fill="auto"/>
            <w:vAlign w:val="center"/>
          </w:tcPr>
          <w:p w14:paraId="21C75AB6" w14:textId="3E9650D7" w:rsidR="003C3FD1" w:rsidRPr="006E431D" w:rsidRDefault="003C3FD1" w:rsidP="003C3FD1">
            <w:pPr>
              <w:spacing w:line="240" w:lineRule="auto"/>
              <w:rPr>
                <w:rFonts w:cs="Calibri"/>
                <w:sz w:val="20"/>
                <w:szCs w:val="21"/>
              </w:rPr>
            </w:pPr>
            <w:r w:rsidRPr="006E431D">
              <w:rPr>
                <w:rFonts w:ascii="Calibri Light" w:hAnsi="Calibri Light" w:cs="Calibri Light"/>
                <w:sz w:val="20"/>
                <w:szCs w:val="22"/>
              </w:rPr>
              <w:t>-</w:t>
            </w:r>
          </w:p>
        </w:tc>
        <w:tc>
          <w:tcPr>
            <w:tcW w:w="850" w:type="dxa"/>
            <w:gridSpan w:val="3"/>
            <w:tcBorders>
              <w:top w:val="single" w:sz="4" w:space="0" w:color="auto"/>
              <w:left w:val="nil"/>
              <w:bottom w:val="single" w:sz="4" w:space="0" w:color="auto"/>
              <w:right w:val="single" w:sz="4" w:space="0" w:color="auto"/>
            </w:tcBorders>
            <w:shd w:val="clear" w:color="auto" w:fill="auto"/>
            <w:vAlign w:val="center"/>
          </w:tcPr>
          <w:p w14:paraId="77EFC60A" w14:textId="27A81B47" w:rsidR="003C3FD1" w:rsidRPr="006E431D" w:rsidRDefault="003C3FD1" w:rsidP="003C3FD1">
            <w:pPr>
              <w:spacing w:line="240" w:lineRule="auto"/>
              <w:rPr>
                <w:rFonts w:cs="Calibri"/>
                <w:sz w:val="20"/>
                <w:szCs w:val="21"/>
              </w:rPr>
            </w:pPr>
            <w:r w:rsidRPr="006E431D">
              <w:rPr>
                <w:rFonts w:ascii="Calibri Light" w:hAnsi="Calibri Light" w:cs="Calibri Light"/>
                <w:sz w:val="20"/>
                <w:szCs w:val="22"/>
              </w:rPr>
              <w:t>-</w:t>
            </w:r>
          </w:p>
        </w:tc>
        <w:tc>
          <w:tcPr>
            <w:tcW w:w="850" w:type="dxa"/>
            <w:gridSpan w:val="4"/>
            <w:tcBorders>
              <w:top w:val="single" w:sz="4" w:space="0" w:color="auto"/>
              <w:left w:val="nil"/>
              <w:bottom w:val="single" w:sz="4" w:space="0" w:color="auto"/>
              <w:right w:val="single" w:sz="4" w:space="0" w:color="auto"/>
            </w:tcBorders>
            <w:shd w:val="clear" w:color="auto" w:fill="auto"/>
            <w:vAlign w:val="center"/>
          </w:tcPr>
          <w:p w14:paraId="448D6A3D" w14:textId="772B3E18" w:rsidR="003C3FD1" w:rsidRPr="006E431D" w:rsidRDefault="003C3FD1" w:rsidP="003C3FD1">
            <w:pPr>
              <w:spacing w:line="240" w:lineRule="auto"/>
              <w:rPr>
                <w:rFonts w:cs="Calibri"/>
                <w:sz w:val="20"/>
                <w:szCs w:val="21"/>
              </w:rPr>
            </w:pPr>
            <w:r w:rsidRPr="006E431D">
              <w:rPr>
                <w:rFonts w:ascii="Calibri Light" w:hAnsi="Calibri Light" w:cs="Calibri Light"/>
                <w:sz w:val="20"/>
                <w:szCs w:val="22"/>
              </w:rPr>
              <w:t>-</w:t>
            </w:r>
          </w:p>
        </w:tc>
        <w:tc>
          <w:tcPr>
            <w:tcW w:w="851" w:type="dxa"/>
            <w:gridSpan w:val="3"/>
            <w:tcBorders>
              <w:top w:val="single" w:sz="4" w:space="0" w:color="auto"/>
              <w:left w:val="nil"/>
              <w:bottom w:val="single" w:sz="4" w:space="0" w:color="auto"/>
              <w:right w:val="single" w:sz="4" w:space="0" w:color="auto"/>
            </w:tcBorders>
            <w:shd w:val="clear" w:color="auto" w:fill="auto"/>
            <w:vAlign w:val="center"/>
          </w:tcPr>
          <w:p w14:paraId="003182B3" w14:textId="50FA0D9D" w:rsidR="003C3FD1" w:rsidRPr="006E431D" w:rsidRDefault="003C3FD1" w:rsidP="003C3FD1">
            <w:pPr>
              <w:spacing w:line="240" w:lineRule="auto"/>
              <w:rPr>
                <w:rFonts w:cs="Calibri"/>
                <w:sz w:val="20"/>
                <w:szCs w:val="21"/>
              </w:rPr>
            </w:pPr>
            <w:r w:rsidRPr="006E431D">
              <w:rPr>
                <w:rFonts w:ascii="Calibri Light" w:hAnsi="Calibri Light" w:cs="Calibri Light"/>
                <w:sz w:val="20"/>
                <w:szCs w:val="22"/>
              </w:rPr>
              <w:t>-</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14:paraId="066FCD05" w14:textId="23E91348" w:rsidR="003C3FD1" w:rsidRPr="006E431D" w:rsidRDefault="003C3FD1" w:rsidP="003C3FD1">
            <w:pPr>
              <w:spacing w:line="240" w:lineRule="auto"/>
              <w:rPr>
                <w:rFonts w:cs="Calibri"/>
                <w:sz w:val="20"/>
                <w:szCs w:val="21"/>
              </w:rPr>
            </w:pPr>
            <w:r w:rsidRPr="006E431D">
              <w:rPr>
                <w:rFonts w:ascii="Calibri Light" w:hAnsi="Calibri Light" w:cs="Calibri Light"/>
                <w:sz w:val="20"/>
                <w:szCs w:val="22"/>
              </w:rPr>
              <w:t>-</w:t>
            </w:r>
          </w:p>
        </w:tc>
        <w:tc>
          <w:tcPr>
            <w:tcW w:w="2868" w:type="dxa"/>
            <w:gridSpan w:val="4"/>
            <w:tcBorders>
              <w:top w:val="single" w:sz="4" w:space="0" w:color="auto"/>
              <w:left w:val="nil"/>
              <w:bottom w:val="single" w:sz="4" w:space="0" w:color="auto"/>
              <w:right w:val="single" w:sz="4" w:space="0" w:color="auto"/>
            </w:tcBorders>
            <w:shd w:val="clear" w:color="auto" w:fill="auto"/>
            <w:vAlign w:val="center"/>
          </w:tcPr>
          <w:p w14:paraId="0A18F0F1" w14:textId="3F95836E" w:rsidR="003C3FD1" w:rsidRPr="006E431D" w:rsidRDefault="003C3FD1" w:rsidP="003C3FD1">
            <w:pPr>
              <w:spacing w:line="240" w:lineRule="auto"/>
              <w:rPr>
                <w:rFonts w:cs="Calibri"/>
                <w:spacing w:val="-2"/>
                <w:sz w:val="20"/>
                <w:szCs w:val="21"/>
              </w:rPr>
            </w:pPr>
            <w:r w:rsidRPr="006E431D">
              <w:rPr>
                <w:rFonts w:ascii="Calibri Light" w:hAnsi="Calibri Light" w:cs="Calibri Light"/>
                <w:sz w:val="20"/>
                <w:szCs w:val="22"/>
              </w:rPr>
              <w:t>-</w:t>
            </w:r>
          </w:p>
        </w:tc>
      </w:tr>
      <w:tr w:rsidR="003C3FD1" w:rsidRPr="006E431D" w14:paraId="752EE631" w14:textId="77777777" w:rsidTr="001F548B">
        <w:trPr>
          <w:trHeight w:val="142"/>
        </w:trPr>
        <w:tc>
          <w:tcPr>
            <w:tcW w:w="1594" w:type="dxa"/>
            <w:vMerge/>
            <w:shd w:val="clear" w:color="auto" w:fill="FFFFFF"/>
          </w:tcPr>
          <w:p w14:paraId="2403752C" w14:textId="6ED417E7" w:rsidR="003C3FD1" w:rsidRPr="006E431D" w:rsidRDefault="003C3FD1" w:rsidP="003C3FD1">
            <w:pPr>
              <w:spacing w:line="240" w:lineRule="auto"/>
              <w:rPr>
                <w:rFonts w:cs="Calibri"/>
                <w:sz w:val="21"/>
                <w:szCs w:val="21"/>
              </w:rPr>
            </w:pPr>
          </w:p>
        </w:tc>
        <w:tc>
          <w:tcPr>
            <w:tcW w:w="1652" w:type="dxa"/>
            <w:gridSpan w:val="4"/>
            <w:shd w:val="clear" w:color="auto" w:fill="FFFFFF"/>
          </w:tcPr>
          <w:p w14:paraId="33B2E6D6" w14:textId="77777777" w:rsidR="003C3FD1" w:rsidRPr="006E431D" w:rsidRDefault="003C3FD1" w:rsidP="003C3FD1">
            <w:pPr>
              <w:spacing w:line="240" w:lineRule="auto"/>
              <w:rPr>
                <w:rFonts w:cs="Calibri"/>
                <w:sz w:val="21"/>
                <w:szCs w:val="21"/>
              </w:rPr>
            </w:pPr>
            <w:r w:rsidRPr="006E431D">
              <w:rPr>
                <w:rFonts w:cs="Calibri"/>
                <w:sz w:val="21"/>
                <w:szCs w:val="21"/>
              </w:rPr>
              <w:t>sektor mikro-, małych i średnich przedsiębiorstw</w:t>
            </w:r>
          </w:p>
        </w:tc>
        <w:tc>
          <w:tcPr>
            <w:tcW w:w="900" w:type="dxa"/>
            <w:gridSpan w:val="3"/>
            <w:tcBorders>
              <w:top w:val="nil"/>
              <w:left w:val="single" w:sz="4" w:space="0" w:color="auto"/>
              <w:bottom w:val="single" w:sz="4" w:space="0" w:color="auto"/>
              <w:right w:val="single" w:sz="4" w:space="0" w:color="auto"/>
            </w:tcBorders>
            <w:shd w:val="clear" w:color="auto" w:fill="auto"/>
            <w:vAlign w:val="center"/>
          </w:tcPr>
          <w:p w14:paraId="714E6F03" w14:textId="65DFD75E" w:rsidR="003C3FD1" w:rsidRPr="006E431D" w:rsidRDefault="003C3FD1" w:rsidP="003C3FD1">
            <w:pPr>
              <w:spacing w:line="240" w:lineRule="auto"/>
              <w:rPr>
                <w:rFonts w:cs="Calibri"/>
                <w:sz w:val="20"/>
                <w:szCs w:val="21"/>
              </w:rPr>
            </w:pPr>
            <w:r w:rsidRPr="006E431D">
              <w:rPr>
                <w:rFonts w:ascii="Calibri Light" w:hAnsi="Calibri Light" w:cs="Calibri Light"/>
                <w:sz w:val="20"/>
                <w:szCs w:val="22"/>
              </w:rPr>
              <w:t>-</w:t>
            </w:r>
          </w:p>
        </w:tc>
        <w:tc>
          <w:tcPr>
            <w:tcW w:w="919" w:type="dxa"/>
            <w:gridSpan w:val="3"/>
            <w:tcBorders>
              <w:top w:val="nil"/>
              <w:left w:val="nil"/>
              <w:bottom w:val="single" w:sz="4" w:space="0" w:color="auto"/>
              <w:right w:val="single" w:sz="4" w:space="0" w:color="auto"/>
            </w:tcBorders>
            <w:shd w:val="clear" w:color="auto" w:fill="auto"/>
            <w:vAlign w:val="center"/>
          </w:tcPr>
          <w:p w14:paraId="6905CD09" w14:textId="57562B21" w:rsidR="003C3FD1" w:rsidRPr="006E431D" w:rsidRDefault="003C3FD1" w:rsidP="003C3FD1">
            <w:pPr>
              <w:spacing w:line="240" w:lineRule="auto"/>
              <w:rPr>
                <w:rFonts w:cs="Calibri"/>
                <w:sz w:val="20"/>
                <w:szCs w:val="21"/>
              </w:rPr>
            </w:pPr>
            <w:r w:rsidRPr="006E431D">
              <w:rPr>
                <w:rFonts w:ascii="Calibri Light" w:hAnsi="Calibri Light" w:cs="Calibri Light"/>
                <w:sz w:val="20"/>
                <w:szCs w:val="22"/>
              </w:rPr>
              <w:t>-</w:t>
            </w:r>
          </w:p>
        </w:tc>
        <w:tc>
          <w:tcPr>
            <w:tcW w:w="850" w:type="dxa"/>
            <w:gridSpan w:val="3"/>
            <w:tcBorders>
              <w:top w:val="nil"/>
              <w:left w:val="nil"/>
              <w:bottom w:val="single" w:sz="4" w:space="0" w:color="auto"/>
              <w:right w:val="single" w:sz="4" w:space="0" w:color="auto"/>
            </w:tcBorders>
            <w:shd w:val="clear" w:color="auto" w:fill="auto"/>
            <w:vAlign w:val="center"/>
          </w:tcPr>
          <w:p w14:paraId="1E97B15B" w14:textId="1FC1861A" w:rsidR="003C3FD1" w:rsidRPr="006E431D" w:rsidRDefault="003C3FD1" w:rsidP="003C3FD1">
            <w:pPr>
              <w:spacing w:line="240" w:lineRule="auto"/>
              <w:rPr>
                <w:rFonts w:cs="Calibri"/>
                <w:sz w:val="20"/>
                <w:szCs w:val="21"/>
              </w:rPr>
            </w:pPr>
            <w:r w:rsidRPr="006E431D">
              <w:rPr>
                <w:rFonts w:ascii="Calibri Light" w:hAnsi="Calibri Light" w:cs="Calibri Light"/>
                <w:sz w:val="20"/>
                <w:szCs w:val="22"/>
              </w:rPr>
              <w:t>-</w:t>
            </w:r>
          </w:p>
        </w:tc>
        <w:tc>
          <w:tcPr>
            <w:tcW w:w="850" w:type="dxa"/>
            <w:gridSpan w:val="4"/>
            <w:tcBorders>
              <w:top w:val="nil"/>
              <w:left w:val="nil"/>
              <w:bottom w:val="single" w:sz="4" w:space="0" w:color="auto"/>
              <w:right w:val="single" w:sz="4" w:space="0" w:color="auto"/>
            </w:tcBorders>
            <w:shd w:val="clear" w:color="auto" w:fill="auto"/>
            <w:vAlign w:val="center"/>
          </w:tcPr>
          <w:p w14:paraId="3C7BB6CB" w14:textId="5E42699C" w:rsidR="003C3FD1" w:rsidRPr="006E431D" w:rsidRDefault="003C3FD1" w:rsidP="003C3FD1">
            <w:pPr>
              <w:spacing w:line="240" w:lineRule="auto"/>
              <w:rPr>
                <w:rFonts w:cs="Calibri"/>
                <w:sz w:val="20"/>
                <w:szCs w:val="21"/>
              </w:rPr>
            </w:pPr>
            <w:r w:rsidRPr="006E431D">
              <w:rPr>
                <w:rFonts w:ascii="Calibri Light" w:hAnsi="Calibri Light" w:cs="Calibri Light"/>
                <w:sz w:val="20"/>
                <w:szCs w:val="22"/>
              </w:rPr>
              <w:t>-</w:t>
            </w:r>
          </w:p>
        </w:tc>
        <w:tc>
          <w:tcPr>
            <w:tcW w:w="851" w:type="dxa"/>
            <w:gridSpan w:val="3"/>
            <w:tcBorders>
              <w:top w:val="nil"/>
              <w:left w:val="nil"/>
              <w:bottom w:val="single" w:sz="4" w:space="0" w:color="auto"/>
              <w:right w:val="single" w:sz="4" w:space="0" w:color="auto"/>
            </w:tcBorders>
            <w:shd w:val="clear" w:color="auto" w:fill="auto"/>
            <w:vAlign w:val="center"/>
          </w:tcPr>
          <w:p w14:paraId="71204F34" w14:textId="34DA8188" w:rsidR="003C3FD1" w:rsidRPr="006E431D" w:rsidRDefault="003C3FD1" w:rsidP="003C3FD1">
            <w:pPr>
              <w:spacing w:line="240" w:lineRule="auto"/>
              <w:rPr>
                <w:rFonts w:cs="Calibri"/>
                <w:sz w:val="20"/>
                <w:szCs w:val="21"/>
              </w:rPr>
            </w:pPr>
            <w:r w:rsidRPr="006E431D">
              <w:rPr>
                <w:rFonts w:ascii="Calibri Light" w:hAnsi="Calibri Light" w:cs="Calibri Light"/>
                <w:sz w:val="20"/>
                <w:szCs w:val="22"/>
              </w:rPr>
              <w:t>-</w:t>
            </w:r>
          </w:p>
        </w:tc>
        <w:tc>
          <w:tcPr>
            <w:tcW w:w="851" w:type="dxa"/>
            <w:gridSpan w:val="2"/>
            <w:tcBorders>
              <w:top w:val="nil"/>
              <w:left w:val="nil"/>
              <w:bottom w:val="single" w:sz="4" w:space="0" w:color="auto"/>
              <w:right w:val="single" w:sz="4" w:space="0" w:color="auto"/>
            </w:tcBorders>
            <w:shd w:val="clear" w:color="auto" w:fill="auto"/>
            <w:vAlign w:val="center"/>
          </w:tcPr>
          <w:p w14:paraId="7F8B6656" w14:textId="3DA7FB8C" w:rsidR="003C3FD1" w:rsidRPr="006E431D" w:rsidRDefault="003C3FD1" w:rsidP="003C3FD1">
            <w:pPr>
              <w:spacing w:line="240" w:lineRule="auto"/>
              <w:rPr>
                <w:rFonts w:cs="Calibri"/>
                <w:sz w:val="20"/>
                <w:szCs w:val="21"/>
              </w:rPr>
            </w:pPr>
            <w:r w:rsidRPr="006E431D">
              <w:rPr>
                <w:rFonts w:ascii="Calibri Light" w:hAnsi="Calibri Light" w:cs="Calibri Light"/>
                <w:sz w:val="20"/>
                <w:szCs w:val="22"/>
              </w:rPr>
              <w:t>-</w:t>
            </w:r>
          </w:p>
        </w:tc>
        <w:tc>
          <w:tcPr>
            <w:tcW w:w="2868" w:type="dxa"/>
            <w:gridSpan w:val="4"/>
            <w:tcBorders>
              <w:top w:val="single" w:sz="4" w:space="0" w:color="auto"/>
              <w:left w:val="nil"/>
              <w:bottom w:val="single" w:sz="4" w:space="0" w:color="auto"/>
              <w:right w:val="single" w:sz="4" w:space="0" w:color="auto"/>
            </w:tcBorders>
            <w:shd w:val="clear" w:color="auto" w:fill="auto"/>
            <w:vAlign w:val="center"/>
          </w:tcPr>
          <w:p w14:paraId="21E1F98A" w14:textId="706A0C16" w:rsidR="003C3FD1" w:rsidRPr="006E431D" w:rsidRDefault="003C3FD1" w:rsidP="003C3FD1">
            <w:pPr>
              <w:spacing w:line="240" w:lineRule="auto"/>
              <w:rPr>
                <w:rFonts w:cs="Calibri"/>
                <w:spacing w:val="-2"/>
                <w:sz w:val="20"/>
                <w:szCs w:val="21"/>
              </w:rPr>
            </w:pPr>
            <w:r w:rsidRPr="006E431D">
              <w:rPr>
                <w:rFonts w:ascii="Calibri Light" w:hAnsi="Calibri Light" w:cs="Calibri Light"/>
                <w:sz w:val="20"/>
                <w:szCs w:val="22"/>
              </w:rPr>
              <w:t>-</w:t>
            </w:r>
          </w:p>
        </w:tc>
      </w:tr>
      <w:tr w:rsidR="003C3FD1" w:rsidRPr="006E431D" w14:paraId="5DA181B1" w14:textId="77777777" w:rsidTr="001F548B">
        <w:trPr>
          <w:trHeight w:val="951"/>
        </w:trPr>
        <w:tc>
          <w:tcPr>
            <w:tcW w:w="1594" w:type="dxa"/>
            <w:vMerge/>
            <w:shd w:val="clear" w:color="auto" w:fill="FFFFFF"/>
          </w:tcPr>
          <w:p w14:paraId="2341D572" w14:textId="030FA752" w:rsidR="003C3FD1" w:rsidRPr="006E431D" w:rsidRDefault="003C3FD1" w:rsidP="003C3FD1">
            <w:pPr>
              <w:spacing w:line="240" w:lineRule="auto"/>
              <w:rPr>
                <w:rFonts w:cs="Calibri"/>
                <w:sz w:val="21"/>
                <w:szCs w:val="21"/>
              </w:rPr>
            </w:pPr>
          </w:p>
        </w:tc>
        <w:tc>
          <w:tcPr>
            <w:tcW w:w="1652" w:type="dxa"/>
            <w:gridSpan w:val="4"/>
            <w:shd w:val="clear" w:color="auto" w:fill="FFFFFF"/>
          </w:tcPr>
          <w:p w14:paraId="2FA642C4" w14:textId="77777777" w:rsidR="003C3FD1" w:rsidRPr="006E431D" w:rsidRDefault="003C3FD1" w:rsidP="003C3FD1">
            <w:pPr>
              <w:spacing w:line="240" w:lineRule="auto"/>
              <w:rPr>
                <w:rFonts w:cs="Calibri"/>
                <w:sz w:val="21"/>
                <w:szCs w:val="21"/>
              </w:rPr>
            </w:pPr>
            <w:r w:rsidRPr="006E431D">
              <w:rPr>
                <w:rFonts w:cs="Calibri"/>
                <w:sz w:val="21"/>
                <w:szCs w:val="21"/>
              </w:rPr>
              <w:t>rodzina, obywatele oraz gospodarstwa domowe</w:t>
            </w:r>
          </w:p>
        </w:tc>
        <w:tc>
          <w:tcPr>
            <w:tcW w:w="900" w:type="dxa"/>
            <w:gridSpan w:val="3"/>
            <w:tcBorders>
              <w:top w:val="nil"/>
              <w:left w:val="single" w:sz="4" w:space="0" w:color="auto"/>
              <w:bottom w:val="single" w:sz="4" w:space="0" w:color="auto"/>
              <w:right w:val="single" w:sz="4" w:space="0" w:color="auto"/>
            </w:tcBorders>
            <w:shd w:val="clear" w:color="auto" w:fill="auto"/>
            <w:vAlign w:val="center"/>
          </w:tcPr>
          <w:p w14:paraId="185C3691" w14:textId="2F5EAD37" w:rsidR="003C3FD1" w:rsidRPr="006E431D" w:rsidRDefault="003C3FD1" w:rsidP="003C3FD1">
            <w:pPr>
              <w:spacing w:line="240" w:lineRule="auto"/>
              <w:rPr>
                <w:rFonts w:cs="Calibri"/>
                <w:sz w:val="20"/>
                <w:szCs w:val="21"/>
              </w:rPr>
            </w:pPr>
            <w:r w:rsidRPr="006E431D">
              <w:rPr>
                <w:rFonts w:ascii="Calibri Light" w:hAnsi="Calibri Light" w:cs="Calibri Light"/>
                <w:sz w:val="20"/>
                <w:szCs w:val="22"/>
              </w:rPr>
              <w:t>-</w:t>
            </w:r>
          </w:p>
        </w:tc>
        <w:tc>
          <w:tcPr>
            <w:tcW w:w="919" w:type="dxa"/>
            <w:gridSpan w:val="3"/>
            <w:tcBorders>
              <w:top w:val="nil"/>
              <w:left w:val="nil"/>
              <w:bottom w:val="single" w:sz="4" w:space="0" w:color="auto"/>
              <w:right w:val="single" w:sz="4" w:space="0" w:color="auto"/>
            </w:tcBorders>
            <w:shd w:val="clear" w:color="auto" w:fill="auto"/>
            <w:vAlign w:val="center"/>
          </w:tcPr>
          <w:p w14:paraId="24A61897" w14:textId="5E27EF52" w:rsidR="003C3FD1" w:rsidRPr="006E431D" w:rsidRDefault="003C3FD1" w:rsidP="003C3FD1">
            <w:pPr>
              <w:spacing w:line="240" w:lineRule="auto"/>
              <w:rPr>
                <w:rFonts w:cs="Calibri"/>
                <w:sz w:val="20"/>
                <w:szCs w:val="21"/>
              </w:rPr>
            </w:pPr>
            <w:r w:rsidRPr="006E431D">
              <w:rPr>
                <w:rFonts w:ascii="Calibri Light" w:hAnsi="Calibri Light" w:cs="Calibri Light"/>
                <w:sz w:val="20"/>
                <w:szCs w:val="22"/>
              </w:rPr>
              <w:t>-</w:t>
            </w:r>
          </w:p>
        </w:tc>
        <w:tc>
          <w:tcPr>
            <w:tcW w:w="850" w:type="dxa"/>
            <w:gridSpan w:val="3"/>
            <w:tcBorders>
              <w:top w:val="nil"/>
              <w:left w:val="nil"/>
              <w:bottom w:val="single" w:sz="4" w:space="0" w:color="auto"/>
              <w:right w:val="single" w:sz="4" w:space="0" w:color="auto"/>
            </w:tcBorders>
            <w:shd w:val="clear" w:color="auto" w:fill="auto"/>
            <w:vAlign w:val="center"/>
          </w:tcPr>
          <w:p w14:paraId="130A3060" w14:textId="3D14FC8C" w:rsidR="003C3FD1" w:rsidRPr="006E431D" w:rsidRDefault="003C3FD1" w:rsidP="003C3FD1">
            <w:pPr>
              <w:spacing w:line="240" w:lineRule="auto"/>
              <w:rPr>
                <w:rFonts w:cs="Calibri"/>
                <w:sz w:val="20"/>
                <w:szCs w:val="21"/>
              </w:rPr>
            </w:pPr>
            <w:r w:rsidRPr="006E431D">
              <w:rPr>
                <w:rFonts w:ascii="Calibri Light" w:hAnsi="Calibri Light" w:cs="Calibri Light"/>
                <w:sz w:val="20"/>
                <w:szCs w:val="22"/>
              </w:rPr>
              <w:t>-</w:t>
            </w:r>
          </w:p>
        </w:tc>
        <w:tc>
          <w:tcPr>
            <w:tcW w:w="850" w:type="dxa"/>
            <w:gridSpan w:val="4"/>
            <w:tcBorders>
              <w:top w:val="nil"/>
              <w:left w:val="nil"/>
              <w:bottom w:val="single" w:sz="4" w:space="0" w:color="auto"/>
              <w:right w:val="single" w:sz="4" w:space="0" w:color="auto"/>
            </w:tcBorders>
            <w:shd w:val="clear" w:color="auto" w:fill="auto"/>
            <w:vAlign w:val="center"/>
          </w:tcPr>
          <w:p w14:paraId="08EE8C59" w14:textId="692965F1" w:rsidR="003C3FD1" w:rsidRPr="006E431D" w:rsidRDefault="003C3FD1" w:rsidP="003C3FD1">
            <w:pPr>
              <w:spacing w:line="240" w:lineRule="auto"/>
              <w:rPr>
                <w:rFonts w:cs="Calibri"/>
                <w:sz w:val="20"/>
                <w:szCs w:val="21"/>
              </w:rPr>
            </w:pPr>
            <w:r w:rsidRPr="006E431D">
              <w:rPr>
                <w:rFonts w:ascii="Calibri Light" w:hAnsi="Calibri Light" w:cs="Calibri Light"/>
                <w:sz w:val="20"/>
                <w:szCs w:val="22"/>
              </w:rPr>
              <w:t>-</w:t>
            </w:r>
          </w:p>
        </w:tc>
        <w:tc>
          <w:tcPr>
            <w:tcW w:w="851" w:type="dxa"/>
            <w:gridSpan w:val="3"/>
            <w:tcBorders>
              <w:top w:val="nil"/>
              <w:left w:val="nil"/>
              <w:bottom w:val="single" w:sz="4" w:space="0" w:color="auto"/>
              <w:right w:val="single" w:sz="4" w:space="0" w:color="auto"/>
            </w:tcBorders>
            <w:shd w:val="clear" w:color="auto" w:fill="auto"/>
            <w:vAlign w:val="center"/>
          </w:tcPr>
          <w:p w14:paraId="428AF205" w14:textId="7438BBA5" w:rsidR="003C3FD1" w:rsidRPr="006E431D" w:rsidRDefault="003C3FD1" w:rsidP="003C3FD1">
            <w:pPr>
              <w:spacing w:line="240" w:lineRule="auto"/>
              <w:rPr>
                <w:rFonts w:cs="Calibri"/>
                <w:sz w:val="20"/>
                <w:szCs w:val="21"/>
              </w:rPr>
            </w:pPr>
            <w:r w:rsidRPr="006E431D">
              <w:rPr>
                <w:rFonts w:ascii="Calibri Light" w:hAnsi="Calibri Light" w:cs="Calibri Light"/>
                <w:sz w:val="20"/>
                <w:szCs w:val="22"/>
              </w:rPr>
              <w:t>-</w:t>
            </w:r>
          </w:p>
        </w:tc>
        <w:tc>
          <w:tcPr>
            <w:tcW w:w="851" w:type="dxa"/>
            <w:gridSpan w:val="2"/>
            <w:tcBorders>
              <w:top w:val="nil"/>
              <w:left w:val="nil"/>
              <w:bottom w:val="single" w:sz="4" w:space="0" w:color="auto"/>
              <w:right w:val="single" w:sz="4" w:space="0" w:color="auto"/>
            </w:tcBorders>
            <w:shd w:val="clear" w:color="auto" w:fill="auto"/>
            <w:vAlign w:val="center"/>
          </w:tcPr>
          <w:p w14:paraId="677392CA" w14:textId="3F8394C3" w:rsidR="003C3FD1" w:rsidRPr="006E431D" w:rsidRDefault="003C3FD1" w:rsidP="003C3FD1">
            <w:pPr>
              <w:spacing w:line="240" w:lineRule="auto"/>
              <w:rPr>
                <w:rFonts w:cs="Calibri"/>
                <w:sz w:val="20"/>
                <w:szCs w:val="21"/>
              </w:rPr>
            </w:pPr>
            <w:r w:rsidRPr="006E431D">
              <w:rPr>
                <w:rFonts w:ascii="Calibri Light" w:hAnsi="Calibri Light" w:cs="Calibri Light"/>
                <w:sz w:val="20"/>
                <w:szCs w:val="22"/>
              </w:rPr>
              <w:t>-</w:t>
            </w:r>
          </w:p>
        </w:tc>
        <w:tc>
          <w:tcPr>
            <w:tcW w:w="2868" w:type="dxa"/>
            <w:gridSpan w:val="4"/>
            <w:tcBorders>
              <w:top w:val="single" w:sz="4" w:space="0" w:color="auto"/>
              <w:left w:val="nil"/>
              <w:bottom w:val="single" w:sz="4" w:space="0" w:color="auto"/>
              <w:right w:val="single" w:sz="4" w:space="0" w:color="auto"/>
            </w:tcBorders>
            <w:shd w:val="clear" w:color="auto" w:fill="auto"/>
            <w:vAlign w:val="center"/>
          </w:tcPr>
          <w:p w14:paraId="57D33B94" w14:textId="35EEE55E" w:rsidR="003C3FD1" w:rsidRPr="006E431D" w:rsidRDefault="003C3FD1" w:rsidP="003C3FD1">
            <w:pPr>
              <w:spacing w:line="240" w:lineRule="auto"/>
              <w:rPr>
                <w:rFonts w:cs="Calibri"/>
                <w:spacing w:val="-2"/>
                <w:sz w:val="20"/>
                <w:szCs w:val="21"/>
              </w:rPr>
            </w:pPr>
            <w:r w:rsidRPr="006E431D">
              <w:rPr>
                <w:rFonts w:ascii="Calibri Light" w:hAnsi="Calibri Light" w:cs="Calibri Light"/>
                <w:sz w:val="20"/>
                <w:szCs w:val="22"/>
              </w:rPr>
              <w:t>-</w:t>
            </w:r>
          </w:p>
        </w:tc>
      </w:tr>
      <w:tr w:rsidR="003C3FD1" w:rsidRPr="006E431D" w14:paraId="3649C631" w14:textId="77777777" w:rsidTr="001F548B">
        <w:trPr>
          <w:trHeight w:val="2653"/>
        </w:trPr>
        <w:tc>
          <w:tcPr>
            <w:tcW w:w="1594" w:type="dxa"/>
            <w:vMerge/>
            <w:shd w:val="clear" w:color="auto" w:fill="FFFFFF"/>
          </w:tcPr>
          <w:p w14:paraId="5C10AB7A" w14:textId="73DA7BF1" w:rsidR="003C3FD1" w:rsidRPr="006E431D" w:rsidRDefault="003C3FD1" w:rsidP="003C3FD1">
            <w:pPr>
              <w:spacing w:line="240" w:lineRule="auto"/>
              <w:rPr>
                <w:rFonts w:cs="Calibri"/>
                <w:sz w:val="21"/>
                <w:szCs w:val="21"/>
              </w:rPr>
            </w:pPr>
          </w:p>
        </w:tc>
        <w:tc>
          <w:tcPr>
            <w:tcW w:w="1652" w:type="dxa"/>
            <w:gridSpan w:val="4"/>
            <w:shd w:val="clear" w:color="auto" w:fill="FFFFFF"/>
          </w:tcPr>
          <w:p w14:paraId="245B8784" w14:textId="77777777" w:rsidR="003C3FD1" w:rsidRPr="006E431D" w:rsidRDefault="003C3FD1" w:rsidP="003C3FD1">
            <w:pPr>
              <w:spacing w:line="240" w:lineRule="auto"/>
              <w:rPr>
                <w:rFonts w:cs="Calibri"/>
                <w:sz w:val="21"/>
                <w:szCs w:val="21"/>
              </w:rPr>
            </w:pPr>
            <w:r w:rsidRPr="006E431D">
              <w:rPr>
                <w:rFonts w:cs="Calibri"/>
                <w:sz w:val="21"/>
                <w:szCs w:val="21"/>
              </w:rPr>
              <w:t>Pracownicy naukowi i studenci*</w:t>
            </w:r>
          </w:p>
          <w:p w14:paraId="068F401D" w14:textId="116DD897" w:rsidR="003C3FD1" w:rsidRPr="006E431D" w:rsidRDefault="003C3FD1" w:rsidP="003C3FD1">
            <w:pPr>
              <w:spacing w:line="240" w:lineRule="auto"/>
              <w:rPr>
                <w:rFonts w:cs="Calibri"/>
                <w:sz w:val="21"/>
                <w:szCs w:val="21"/>
              </w:rPr>
            </w:pPr>
            <w:r w:rsidRPr="006E431D">
              <w:rPr>
                <w:rFonts w:cs="Calibri"/>
                <w:sz w:val="21"/>
                <w:szCs w:val="21"/>
              </w:rPr>
              <w:t>(* w wierszu wykazano oszczędności wyrażone w mln zł przypisane do wskazanej grupy docelowej)</w:t>
            </w:r>
          </w:p>
        </w:tc>
        <w:tc>
          <w:tcPr>
            <w:tcW w:w="900" w:type="dxa"/>
            <w:gridSpan w:val="3"/>
            <w:tcBorders>
              <w:top w:val="nil"/>
              <w:left w:val="single" w:sz="4" w:space="0" w:color="auto"/>
              <w:bottom w:val="single" w:sz="4" w:space="0" w:color="auto"/>
              <w:right w:val="single" w:sz="4" w:space="0" w:color="auto"/>
            </w:tcBorders>
            <w:shd w:val="clear" w:color="auto" w:fill="auto"/>
            <w:vAlign w:val="center"/>
          </w:tcPr>
          <w:p w14:paraId="409B5561" w14:textId="28E20989" w:rsidR="003C3FD1" w:rsidRPr="006E431D" w:rsidRDefault="003C3FD1" w:rsidP="003C3FD1">
            <w:pPr>
              <w:spacing w:line="240" w:lineRule="auto"/>
              <w:rPr>
                <w:rFonts w:cs="Calibri"/>
                <w:sz w:val="20"/>
                <w:szCs w:val="16"/>
              </w:rPr>
            </w:pPr>
            <w:r w:rsidRPr="006E431D">
              <w:rPr>
                <w:rFonts w:ascii="Calibri Light" w:hAnsi="Calibri Light" w:cs="Calibri Light"/>
                <w:sz w:val="20"/>
                <w:szCs w:val="22"/>
              </w:rPr>
              <w:t>-</w:t>
            </w:r>
          </w:p>
        </w:tc>
        <w:tc>
          <w:tcPr>
            <w:tcW w:w="919" w:type="dxa"/>
            <w:gridSpan w:val="3"/>
            <w:tcBorders>
              <w:top w:val="nil"/>
              <w:left w:val="nil"/>
              <w:bottom w:val="single" w:sz="4" w:space="0" w:color="auto"/>
              <w:right w:val="single" w:sz="4" w:space="0" w:color="auto"/>
            </w:tcBorders>
            <w:shd w:val="clear" w:color="auto" w:fill="auto"/>
            <w:vAlign w:val="center"/>
          </w:tcPr>
          <w:p w14:paraId="22273099" w14:textId="0294A411" w:rsidR="003C3FD1" w:rsidRPr="006E431D" w:rsidRDefault="003C3FD1" w:rsidP="003C3FD1">
            <w:pPr>
              <w:spacing w:line="240" w:lineRule="auto"/>
              <w:rPr>
                <w:rFonts w:cs="Calibri"/>
                <w:sz w:val="20"/>
                <w:szCs w:val="16"/>
              </w:rPr>
            </w:pPr>
            <w:r w:rsidRPr="006E431D">
              <w:rPr>
                <w:rFonts w:ascii="Calibri Light" w:hAnsi="Calibri Light" w:cs="Calibri Light"/>
                <w:sz w:val="20"/>
                <w:szCs w:val="22"/>
              </w:rPr>
              <w:t>-</w:t>
            </w:r>
          </w:p>
        </w:tc>
        <w:tc>
          <w:tcPr>
            <w:tcW w:w="850" w:type="dxa"/>
            <w:gridSpan w:val="3"/>
            <w:tcBorders>
              <w:top w:val="nil"/>
              <w:left w:val="nil"/>
              <w:bottom w:val="single" w:sz="4" w:space="0" w:color="auto"/>
              <w:right w:val="single" w:sz="4" w:space="0" w:color="auto"/>
            </w:tcBorders>
            <w:shd w:val="clear" w:color="auto" w:fill="auto"/>
            <w:vAlign w:val="center"/>
          </w:tcPr>
          <w:p w14:paraId="54802690" w14:textId="1B66C4BE" w:rsidR="003C3FD1" w:rsidRPr="006E431D" w:rsidRDefault="003C3FD1" w:rsidP="003C3FD1">
            <w:pPr>
              <w:spacing w:line="240" w:lineRule="auto"/>
              <w:rPr>
                <w:rFonts w:cs="Calibri"/>
                <w:sz w:val="20"/>
                <w:szCs w:val="16"/>
              </w:rPr>
            </w:pPr>
            <w:r w:rsidRPr="006E431D">
              <w:rPr>
                <w:rFonts w:ascii="Calibri Light" w:hAnsi="Calibri Light" w:cs="Calibri Light"/>
                <w:sz w:val="20"/>
                <w:szCs w:val="22"/>
              </w:rPr>
              <w:t>-</w:t>
            </w:r>
          </w:p>
        </w:tc>
        <w:tc>
          <w:tcPr>
            <w:tcW w:w="850" w:type="dxa"/>
            <w:gridSpan w:val="4"/>
            <w:tcBorders>
              <w:top w:val="nil"/>
              <w:left w:val="nil"/>
              <w:bottom w:val="single" w:sz="4" w:space="0" w:color="auto"/>
              <w:right w:val="single" w:sz="4" w:space="0" w:color="auto"/>
            </w:tcBorders>
            <w:shd w:val="clear" w:color="auto" w:fill="auto"/>
            <w:vAlign w:val="center"/>
          </w:tcPr>
          <w:p w14:paraId="53543901" w14:textId="50967914" w:rsidR="003C3FD1" w:rsidRPr="006E431D" w:rsidRDefault="003C3FD1" w:rsidP="003C3FD1">
            <w:pPr>
              <w:spacing w:line="240" w:lineRule="auto"/>
              <w:rPr>
                <w:rFonts w:cs="Calibri"/>
                <w:sz w:val="20"/>
                <w:szCs w:val="16"/>
              </w:rPr>
            </w:pPr>
            <w:r w:rsidRPr="006E431D">
              <w:rPr>
                <w:rFonts w:ascii="Calibri Light" w:hAnsi="Calibri Light" w:cs="Calibri Light"/>
                <w:sz w:val="20"/>
                <w:szCs w:val="22"/>
              </w:rPr>
              <w:t>-</w:t>
            </w:r>
          </w:p>
        </w:tc>
        <w:tc>
          <w:tcPr>
            <w:tcW w:w="851" w:type="dxa"/>
            <w:gridSpan w:val="3"/>
            <w:tcBorders>
              <w:top w:val="nil"/>
              <w:left w:val="nil"/>
              <w:bottom w:val="single" w:sz="4" w:space="0" w:color="auto"/>
              <w:right w:val="single" w:sz="4" w:space="0" w:color="auto"/>
            </w:tcBorders>
            <w:shd w:val="clear" w:color="auto" w:fill="auto"/>
            <w:vAlign w:val="center"/>
          </w:tcPr>
          <w:p w14:paraId="611BBB45" w14:textId="37AFCCC2" w:rsidR="003C3FD1" w:rsidRPr="006E431D" w:rsidRDefault="003C3FD1" w:rsidP="003C3FD1">
            <w:pPr>
              <w:spacing w:line="240" w:lineRule="auto"/>
              <w:rPr>
                <w:rFonts w:cs="Calibri"/>
                <w:sz w:val="20"/>
                <w:szCs w:val="16"/>
              </w:rPr>
            </w:pPr>
            <w:r w:rsidRPr="006E431D">
              <w:rPr>
                <w:rFonts w:ascii="Calibri Light" w:hAnsi="Calibri Light" w:cs="Calibri Light"/>
                <w:sz w:val="20"/>
                <w:szCs w:val="22"/>
              </w:rPr>
              <w:t>-</w:t>
            </w:r>
          </w:p>
        </w:tc>
        <w:tc>
          <w:tcPr>
            <w:tcW w:w="851" w:type="dxa"/>
            <w:gridSpan w:val="2"/>
            <w:tcBorders>
              <w:top w:val="nil"/>
              <w:left w:val="nil"/>
              <w:bottom w:val="single" w:sz="4" w:space="0" w:color="auto"/>
              <w:right w:val="single" w:sz="4" w:space="0" w:color="auto"/>
            </w:tcBorders>
            <w:shd w:val="clear" w:color="auto" w:fill="auto"/>
            <w:vAlign w:val="center"/>
          </w:tcPr>
          <w:p w14:paraId="7FEC3315" w14:textId="6E4EF5CE" w:rsidR="003C3FD1" w:rsidRPr="006E431D" w:rsidRDefault="003C3FD1" w:rsidP="003C3FD1">
            <w:pPr>
              <w:spacing w:line="240" w:lineRule="auto"/>
              <w:rPr>
                <w:rFonts w:cs="Calibri"/>
                <w:sz w:val="20"/>
                <w:szCs w:val="16"/>
              </w:rPr>
            </w:pPr>
            <w:r w:rsidRPr="006E431D">
              <w:rPr>
                <w:rFonts w:ascii="Calibri Light" w:hAnsi="Calibri Light" w:cs="Calibri Light"/>
                <w:sz w:val="20"/>
                <w:szCs w:val="22"/>
              </w:rPr>
              <w:t>-</w:t>
            </w:r>
          </w:p>
        </w:tc>
        <w:tc>
          <w:tcPr>
            <w:tcW w:w="2868" w:type="dxa"/>
            <w:gridSpan w:val="4"/>
            <w:tcBorders>
              <w:top w:val="single" w:sz="4" w:space="0" w:color="auto"/>
              <w:left w:val="nil"/>
              <w:bottom w:val="single" w:sz="4" w:space="0" w:color="auto"/>
              <w:right w:val="single" w:sz="4" w:space="0" w:color="auto"/>
            </w:tcBorders>
            <w:shd w:val="clear" w:color="auto" w:fill="auto"/>
            <w:vAlign w:val="center"/>
          </w:tcPr>
          <w:p w14:paraId="2370B7D9" w14:textId="6638DD0A" w:rsidR="003C3FD1" w:rsidRPr="006E431D" w:rsidRDefault="003C3FD1" w:rsidP="003C3FD1">
            <w:pPr>
              <w:spacing w:line="240" w:lineRule="auto"/>
              <w:rPr>
                <w:rFonts w:cs="Calibri"/>
                <w:sz w:val="20"/>
                <w:szCs w:val="16"/>
              </w:rPr>
            </w:pPr>
            <w:r w:rsidRPr="006E431D">
              <w:rPr>
                <w:rFonts w:ascii="Calibri Light" w:hAnsi="Calibri Light" w:cs="Calibri Light"/>
                <w:sz w:val="20"/>
                <w:szCs w:val="22"/>
              </w:rPr>
              <w:t>-</w:t>
            </w:r>
          </w:p>
        </w:tc>
      </w:tr>
      <w:tr w:rsidR="003C3FD1" w:rsidRPr="006E431D" w14:paraId="726944A7" w14:textId="77777777" w:rsidTr="001F548B">
        <w:trPr>
          <w:trHeight w:val="142"/>
        </w:trPr>
        <w:tc>
          <w:tcPr>
            <w:tcW w:w="1594" w:type="dxa"/>
            <w:vMerge w:val="restart"/>
            <w:shd w:val="clear" w:color="auto" w:fill="FFFFFF"/>
          </w:tcPr>
          <w:p w14:paraId="17F956D8" w14:textId="77777777" w:rsidR="003C3FD1" w:rsidRPr="006E431D" w:rsidRDefault="003C3FD1" w:rsidP="003C3FD1">
            <w:pPr>
              <w:spacing w:line="240" w:lineRule="auto"/>
              <w:rPr>
                <w:rFonts w:cs="Calibri"/>
                <w:sz w:val="21"/>
                <w:szCs w:val="21"/>
              </w:rPr>
            </w:pPr>
            <w:r w:rsidRPr="006E431D">
              <w:rPr>
                <w:rFonts w:cs="Calibri"/>
                <w:sz w:val="21"/>
                <w:szCs w:val="21"/>
              </w:rPr>
              <w:t>W ujęciu niepieniężnym</w:t>
            </w:r>
          </w:p>
        </w:tc>
        <w:tc>
          <w:tcPr>
            <w:tcW w:w="1652" w:type="dxa"/>
            <w:gridSpan w:val="4"/>
            <w:shd w:val="clear" w:color="auto" w:fill="FFFFFF"/>
          </w:tcPr>
          <w:p w14:paraId="53855364" w14:textId="77777777" w:rsidR="003C3FD1" w:rsidRPr="006E431D" w:rsidRDefault="003C3FD1" w:rsidP="003C3FD1">
            <w:pPr>
              <w:spacing w:line="240" w:lineRule="auto"/>
              <w:rPr>
                <w:rFonts w:cs="Calibri"/>
                <w:sz w:val="21"/>
                <w:szCs w:val="21"/>
              </w:rPr>
            </w:pPr>
            <w:r w:rsidRPr="006E431D">
              <w:rPr>
                <w:rFonts w:cs="Calibri"/>
                <w:sz w:val="21"/>
                <w:szCs w:val="21"/>
              </w:rPr>
              <w:t>duże przedsiębiorstwa</w:t>
            </w:r>
          </w:p>
        </w:tc>
        <w:tc>
          <w:tcPr>
            <w:tcW w:w="8089" w:type="dxa"/>
            <w:gridSpan w:val="22"/>
            <w:vMerge w:val="restart"/>
            <w:shd w:val="clear" w:color="auto" w:fill="FFFFFF"/>
          </w:tcPr>
          <w:p w14:paraId="05BB02DB" w14:textId="2BC85E38" w:rsidR="003C3FD1" w:rsidRPr="006E431D" w:rsidRDefault="003C3FD1" w:rsidP="003C3FD1">
            <w:pPr>
              <w:spacing w:line="240" w:lineRule="auto"/>
              <w:jc w:val="both"/>
              <w:rPr>
                <w:rFonts w:cs="Calibri"/>
                <w:spacing w:val="-2"/>
                <w:sz w:val="21"/>
                <w:szCs w:val="21"/>
              </w:rPr>
            </w:pPr>
            <w:r w:rsidRPr="006E431D">
              <w:rPr>
                <w:rFonts w:cs="Calibri"/>
                <w:spacing w:val="-2"/>
                <w:sz w:val="21"/>
                <w:szCs w:val="21"/>
              </w:rPr>
              <w:t>Zakłada się, że realizacja Programu wpłynie na polskie przedsiębiorstwa, powodując m.in. ułatwienia w realizacji usług związanych z prowadzeniem działalności gospodarczej. Jednocześnie założyć należy, że realizacja projektów związanych z wdrożeniem nowych usług elektronicznych, budową lub unowocześnianiem systemów teleinformatycznych wpłynie na rozwój branży IT.</w:t>
            </w:r>
          </w:p>
        </w:tc>
      </w:tr>
      <w:tr w:rsidR="003C3FD1" w:rsidRPr="006E431D" w14:paraId="7DA2E69B" w14:textId="77777777" w:rsidTr="001F548B">
        <w:trPr>
          <w:trHeight w:val="142"/>
        </w:trPr>
        <w:tc>
          <w:tcPr>
            <w:tcW w:w="1594" w:type="dxa"/>
            <w:vMerge/>
            <w:shd w:val="clear" w:color="auto" w:fill="FFFFFF"/>
          </w:tcPr>
          <w:p w14:paraId="4B7BA43E" w14:textId="77777777" w:rsidR="003C3FD1" w:rsidRPr="006E431D" w:rsidRDefault="003C3FD1" w:rsidP="003C3FD1">
            <w:pPr>
              <w:spacing w:line="240" w:lineRule="auto"/>
              <w:rPr>
                <w:rFonts w:cs="Calibri"/>
                <w:sz w:val="21"/>
                <w:szCs w:val="21"/>
              </w:rPr>
            </w:pPr>
          </w:p>
        </w:tc>
        <w:tc>
          <w:tcPr>
            <w:tcW w:w="1652" w:type="dxa"/>
            <w:gridSpan w:val="4"/>
            <w:shd w:val="clear" w:color="auto" w:fill="FFFFFF"/>
          </w:tcPr>
          <w:p w14:paraId="6158B5D0" w14:textId="77777777" w:rsidR="003C3FD1" w:rsidRPr="006E431D" w:rsidRDefault="003C3FD1" w:rsidP="003C3FD1">
            <w:pPr>
              <w:spacing w:line="240" w:lineRule="auto"/>
              <w:rPr>
                <w:rFonts w:cs="Calibri"/>
                <w:sz w:val="21"/>
                <w:szCs w:val="21"/>
              </w:rPr>
            </w:pPr>
            <w:r w:rsidRPr="006E431D">
              <w:rPr>
                <w:rFonts w:cs="Calibri"/>
                <w:sz w:val="21"/>
                <w:szCs w:val="21"/>
              </w:rPr>
              <w:t xml:space="preserve">sektor mikro-, małych i średnich </w:t>
            </w:r>
            <w:r w:rsidRPr="006E431D">
              <w:rPr>
                <w:rFonts w:cs="Calibri"/>
                <w:sz w:val="21"/>
                <w:szCs w:val="21"/>
              </w:rPr>
              <w:lastRenderedPageBreak/>
              <w:t>przedsiębiorstw</w:t>
            </w:r>
          </w:p>
        </w:tc>
        <w:tc>
          <w:tcPr>
            <w:tcW w:w="8089" w:type="dxa"/>
            <w:gridSpan w:val="22"/>
            <w:vMerge/>
            <w:shd w:val="clear" w:color="auto" w:fill="FFFFFF"/>
          </w:tcPr>
          <w:p w14:paraId="2343DDDB" w14:textId="77777777" w:rsidR="003C3FD1" w:rsidRPr="006E431D" w:rsidRDefault="003C3FD1" w:rsidP="003C3FD1">
            <w:pPr>
              <w:spacing w:line="240" w:lineRule="auto"/>
              <w:rPr>
                <w:rFonts w:cs="Calibri"/>
                <w:spacing w:val="-2"/>
                <w:sz w:val="21"/>
                <w:szCs w:val="21"/>
              </w:rPr>
            </w:pPr>
          </w:p>
        </w:tc>
      </w:tr>
      <w:tr w:rsidR="003C3FD1" w:rsidRPr="006E431D" w14:paraId="0395C166" w14:textId="77777777" w:rsidTr="001F548B">
        <w:trPr>
          <w:trHeight w:val="596"/>
        </w:trPr>
        <w:tc>
          <w:tcPr>
            <w:tcW w:w="1594" w:type="dxa"/>
            <w:vMerge/>
            <w:shd w:val="clear" w:color="auto" w:fill="FFFFFF"/>
          </w:tcPr>
          <w:p w14:paraId="6D75D685" w14:textId="77777777" w:rsidR="003C3FD1" w:rsidRPr="006E431D" w:rsidRDefault="003C3FD1" w:rsidP="003C3FD1">
            <w:pPr>
              <w:spacing w:line="240" w:lineRule="auto"/>
              <w:rPr>
                <w:rFonts w:cs="Calibri"/>
                <w:sz w:val="21"/>
                <w:szCs w:val="21"/>
              </w:rPr>
            </w:pPr>
          </w:p>
        </w:tc>
        <w:tc>
          <w:tcPr>
            <w:tcW w:w="1652" w:type="dxa"/>
            <w:gridSpan w:val="4"/>
            <w:shd w:val="clear" w:color="auto" w:fill="FFFFFF"/>
          </w:tcPr>
          <w:p w14:paraId="5CB3A33A" w14:textId="5E3BA38A" w:rsidR="003C3FD1" w:rsidRPr="006E431D" w:rsidRDefault="003C3FD1" w:rsidP="003C3FD1">
            <w:pPr>
              <w:tabs>
                <w:tab w:val="right" w:pos="1936"/>
              </w:tabs>
              <w:spacing w:line="240" w:lineRule="auto"/>
              <w:rPr>
                <w:rFonts w:cs="Calibri"/>
                <w:sz w:val="21"/>
                <w:szCs w:val="21"/>
              </w:rPr>
            </w:pPr>
            <w:r w:rsidRPr="006E431D">
              <w:rPr>
                <w:rFonts w:cs="Calibri"/>
                <w:sz w:val="21"/>
                <w:szCs w:val="21"/>
              </w:rPr>
              <w:t xml:space="preserve">rodzina, obywatele oraz gospodarstwa domowe, osoby starsze, niepełnosprawni  </w:t>
            </w:r>
          </w:p>
        </w:tc>
        <w:tc>
          <w:tcPr>
            <w:tcW w:w="8089" w:type="dxa"/>
            <w:gridSpan w:val="22"/>
            <w:shd w:val="clear" w:color="auto" w:fill="FFFFFF"/>
          </w:tcPr>
          <w:p w14:paraId="7289CC19" w14:textId="77777777" w:rsidR="003C3FD1" w:rsidRPr="006E431D" w:rsidRDefault="003C3FD1" w:rsidP="003C3FD1">
            <w:pPr>
              <w:spacing w:line="240" w:lineRule="auto"/>
              <w:jc w:val="both"/>
              <w:rPr>
                <w:rFonts w:cs="Calibri"/>
                <w:spacing w:val="-2"/>
                <w:sz w:val="21"/>
                <w:szCs w:val="21"/>
              </w:rPr>
            </w:pPr>
            <w:r w:rsidRPr="006E431D">
              <w:rPr>
                <w:rFonts w:cs="Calibri"/>
                <w:spacing w:val="-2"/>
                <w:sz w:val="21"/>
                <w:szCs w:val="21"/>
              </w:rPr>
              <w:t xml:space="preserve">Obywatele zyskają dostęp do przejrzystej i sprawnej administracji, umożliwiającej obywatelom czynny udział w procesach, które stanowią podstawę rozwoju społecznego i gospodarczego (np. w procesie stanowienia prawa). Do dyspozycji obywateli oddane zostaną nowoczesne rozwiązania pozwalające na załatwianie spraw z każdego miejsca, również za pośrednictwem urządzeń mobilnych. </w:t>
            </w:r>
          </w:p>
          <w:p w14:paraId="2B67C7BB" w14:textId="2A604F03" w:rsidR="003C3FD1" w:rsidRPr="006E431D" w:rsidRDefault="003C3FD1" w:rsidP="003C3FD1">
            <w:pPr>
              <w:spacing w:line="240" w:lineRule="auto"/>
              <w:jc w:val="both"/>
              <w:rPr>
                <w:rFonts w:cs="Calibri"/>
                <w:spacing w:val="-2"/>
                <w:sz w:val="21"/>
                <w:szCs w:val="21"/>
              </w:rPr>
            </w:pPr>
            <w:r w:rsidRPr="006E431D">
              <w:rPr>
                <w:rFonts w:cs="Calibri"/>
                <w:spacing w:val="-2"/>
                <w:sz w:val="21"/>
                <w:szCs w:val="21"/>
              </w:rPr>
              <w:t>Zmiany legislacyjne i organizacyjne, uwzględniające postęp technologiczny, pozwolą na eliminację nieefektywnych i nadmiarowych procedur oraz minimalizację obciążeń obywateli.</w:t>
            </w:r>
          </w:p>
          <w:p w14:paraId="7B6F9AE2" w14:textId="12502882" w:rsidR="003C3FD1" w:rsidRPr="006E431D" w:rsidRDefault="003C3FD1" w:rsidP="003C3FD1">
            <w:pPr>
              <w:spacing w:line="240" w:lineRule="auto"/>
              <w:jc w:val="both"/>
              <w:rPr>
                <w:rFonts w:cs="Calibri"/>
                <w:spacing w:val="-2"/>
                <w:sz w:val="21"/>
                <w:szCs w:val="21"/>
              </w:rPr>
            </w:pPr>
            <w:r w:rsidRPr="006E431D">
              <w:rPr>
                <w:rFonts w:cs="Calibri"/>
                <w:spacing w:val="-2"/>
                <w:sz w:val="21"/>
                <w:szCs w:val="21"/>
              </w:rPr>
              <w:t xml:space="preserve">Informacje sektora publicznego oraz e-usługi świadczone na rzecz obywateli będą łatwo dostępne, z jednego miejsca, co przełoży się na oszczędność czasu potrzebnego do załatwienia spraw urzędowych, bez wychodzenia z domu oraz budowę i umacnianie zaufania obywateli do państwa. </w:t>
            </w:r>
          </w:p>
        </w:tc>
      </w:tr>
      <w:tr w:rsidR="003C3FD1" w:rsidRPr="006E431D" w14:paraId="2E2B5606" w14:textId="77777777" w:rsidTr="001F548B">
        <w:trPr>
          <w:trHeight w:val="240"/>
        </w:trPr>
        <w:tc>
          <w:tcPr>
            <w:tcW w:w="1594" w:type="dxa"/>
            <w:vMerge/>
            <w:shd w:val="clear" w:color="auto" w:fill="FFFFFF"/>
          </w:tcPr>
          <w:p w14:paraId="23290BBF" w14:textId="77777777" w:rsidR="003C3FD1" w:rsidRPr="006E431D" w:rsidRDefault="003C3FD1" w:rsidP="003C3FD1">
            <w:pPr>
              <w:spacing w:line="240" w:lineRule="auto"/>
              <w:rPr>
                <w:rFonts w:cs="Calibri"/>
                <w:sz w:val="21"/>
                <w:szCs w:val="21"/>
              </w:rPr>
            </w:pPr>
          </w:p>
        </w:tc>
        <w:tc>
          <w:tcPr>
            <w:tcW w:w="1652" w:type="dxa"/>
            <w:gridSpan w:val="4"/>
            <w:shd w:val="clear" w:color="auto" w:fill="FFFFFF"/>
          </w:tcPr>
          <w:p w14:paraId="78B45FDF" w14:textId="77777777" w:rsidR="003C3FD1" w:rsidRPr="006E431D" w:rsidRDefault="003C3FD1" w:rsidP="003C3FD1">
            <w:pPr>
              <w:tabs>
                <w:tab w:val="right" w:pos="1936"/>
              </w:tabs>
              <w:rPr>
                <w:rFonts w:cs="Calibri"/>
                <w:sz w:val="21"/>
                <w:szCs w:val="21"/>
              </w:rPr>
            </w:pPr>
            <w:r w:rsidRPr="006E431D">
              <w:rPr>
                <w:rFonts w:cs="Calibri"/>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6E431D">
              <w:rPr>
                <w:rFonts w:cs="Calibri"/>
                <w:sz w:val="21"/>
                <w:szCs w:val="21"/>
              </w:rPr>
              <w:instrText xml:space="preserve"> FORMTEXT </w:instrText>
            </w:r>
            <w:r w:rsidRPr="006E431D">
              <w:rPr>
                <w:rFonts w:cs="Calibri"/>
                <w:sz w:val="21"/>
                <w:szCs w:val="21"/>
              </w:rPr>
            </w:r>
            <w:r w:rsidRPr="006E431D">
              <w:rPr>
                <w:rFonts w:cs="Calibri"/>
                <w:sz w:val="21"/>
                <w:szCs w:val="21"/>
              </w:rPr>
              <w:fldChar w:fldCharType="separate"/>
            </w:r>
            <w:r w:rsidRPr="006E431D">
              <w:rPr>
                <w:rFonts w:cs="Calibri"/>
                <w:noProof/>
                <w:sz w:val="21"/>
                <w:szCs w:val="21"/>
              </w:rPr>
              <w:t>(dodaj/usuń)</w:t>
            </w:r>
            <w:r w:rsidRPr="006E431D">
              <w:rPr>
                <w:rFonts w:cs="Calibri"/>
                <w:sz w:val="21"/>
                <w:szCs w:val="21"/>
              </w:rPr>
              <w:fldChar w:fldCharType="end"/>
            </w:r>
          </w:p>
        </w:tc>
        <w:tc>
          <w:tcPr>
            <w:tcW w:w="8089" w:type="dxa"/>
            <w:gridSpan w:val="22"/>
            <w:shd w:val="clear" w:color="auto" w:fill="FFFFFF"/>
          </w:tcPr>
          <w:p w14:paraId="3ACEE4C6" w14:textId="77777777" w:rsidR="003C3FD1" w:rsidRPr="006E431D" w:rsidRDefault="003C3FD1" w:rsidP="003C3FD1">
            <w:pPr>
              <w:tabs>
                <w:tab w:val="left" w:pos="3000"/>
              </w:tabs>
              <w:rPr>
                <w:rFonts w:cs="Calibri"/>
                <w:spacing w:val="-2"/>
                <w:sz w:val="21"/>
                <w:szCs w:val="21"/>
              </w:rPr>
            </w:pPr>
          </w:p>
        </w:tc>
      </w:tr>
      <w:tr w:rsidR="003C3FD1" w:rsidRPr="006E431D" w14:paraId="0A8CCB15" w14:textId="77777777" w:rsidTr="001F548B">
        <w:trPr>
          <w:trHeight w:val="142"/>
        </w:trPr>
        <w:tc>
          <w:tcPr>
            <w:tcW w:w="1594" w:type="dxa"/>
            <w:vMerge w:val="restart"/>
            <w:shd w:val="clear" w:color="auto" w:fill="FFFFFF"/>
          </w:tcPr>
          <w:p w14:paraId="4F8FF2B4" w14:textId="77777777" w:rsidR="003C3FD1" w:rsidRPr="006E431D" w:rsidRDefault="003C3FD1" w:rsidP="003C3FD1">
            <w:pPr>
              <w:spacing w:line="240" w:lineRule="auto"/>
              <w:rPr>
                <w:rFonts w:cs="Calibri"/>
                <w:sz w:val="21"/>
                <w:szCs w:val="21"/>
              </w:rPr>
            </w:pPr>
            <w:r w:rsidRPr="006E431D">
              <w:rPr>
                <w:rFonts w:cs="Calibri"/>
                <w:sz w:val="21"/>
                <w:szCs w:val="21"/>
              </w:rPr>
              <w:t>Niemierzalne</w:t>
            </w:r>
          </w:p>
        </w:tc>
        <w:tc>
          <w:tcPr>
            <w:tcW w:w="1652" w:type="dxa"/>
            <w:gridSpan w:val="4"/>
            <w:shd w:val="clear" w:color="auto" w:fill="FFFFFF"/>
          </w:tcPr>
          <w:p w14:paraId="605ECB04" w14:textId="77777777" w:rsidR="003C3FD1" w:rsidRPr="006E431D" w:rsidRDefault="003C3FD1" w:rsidP="003C3FD1">
            <w:pPr>
              <w:spacing w:line="240" w:lineRule="auto"/>
              <w:rPr>
                <w:rFonts w:cs="Calibri"/>
                <w:sz w:val="21"/>
                <w:szCs w:val="21"/>
              </w:rPr>
            </w:pPr>
            <w:r w:rsidRPr="006E431D">
              <w:rPr>
                <w:rFonts w:cs="Calibri"/>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6E431D">
              <w:rPr>
                <w:rFonts w:cs="Calibri"/>
                <w:sz w:val="21"/>
                <w:szCs w:val="21"/>
              </w:rPr>
              <w:instrText xml:space="preserve"> FORMTEXT </w:instrText>
            </w:r>
            <w:r w:rsidRPr="006E431D">
              <w:rPr>
                <w:rFonts w:cs="Calibri"/>
                <w:sz w:val="21"/>
                <w:szCs w:val="21"/>
              </w:rPr>
            </w:r>
            <w:r w:rsidRPr="006E431D">
              <w:rPr>
                <w:rFonts w:cs="Calibri"/>
                <w:sz w:val="21"/>
                <w:szCs w:val="21"/>
              </w:rPr>
              <w:fldChar w:fldCharType="separate"/>
            </w:r>
            <w:r w:rsidRPr="006E431D">
              <w:rPr>
                <w:rFonts w:cs="Calibri"/>
                <w:noProof/>
                <w:sz w:val="21"/>
                <w:szCs w:val="21"/>
              </w:rPr>
              <w:t>(dodaj/usuń)</w:t>
            </w:r>
            <w:r w:rsidRPr="006E431D">
              <w:rPr>
                <w:rFonts w:cs="Calibri"/>
                <w:sz w:val="21"/>
                <w:szCs w:val="21"/>
              </w:rPr>
              <w:fldChar w:fldCharType="end"/>
            </w:r>
          </w:p>
        </w:tc>
        <w:tc>
          <w:tcPr>
            <w:tcW w:w="8089" w:type="dxa"/>
            <w:gridSpan w:val="22"/>
            <w:shd w:val="clear" w:color="auto" w:fill="FFFFFF"/>
          </w:tcPr>
          <w:p w14:paraId="2F9F3A50" w14:textId="77777777" w:rsidR="003C3FD1" w:rsidRPr="006E431D" w:rsidRDefault="003C3FD1" w:rsidP="003C3FD1">
            <w:pPr>
              <w:spacing w:line="240" w:lineRule="auto"/>
              <w:rPr>
                <w:rFonts w:cs="Calibri"/>
                <w:spacing w:val="-2"/>
                <w:sz w:val="21"/>
                <w:szCs w:val="21"/>
              </w:rPr>
            </w:pPr>
          </w:p>
        </w:tc>
      </w:tr>
      <w:tr w:rsidR="003C3FD1" w:rsidRPr="006E431D" w14:paraId="59648F93" w14:textId="77777777" w:rsidTr="001F548B">
        <w:trPr>
          <w:trHeight w:val="142"/>
        </w:trPr>
        <w:tc>
          <w:tcPr>
            <w:tcW w:w="1594" w:type="dxa"/>
            <w:vMerge/>
            <w:shd w:val="clear" w:color="auto" w:fill="FFFFFF"/>
          </w:tcPr>
          <w:p w14:paraId="5657AB0F" w14:textId="77777777" w:rsidR="003C3FD1" w:rsidRPr="006E431D" w:rsidRDefault="003C3FD1" w:rsidP="003C3FD1">
            <w:pPr>
              <w:spacing w:line="240" w:lineRule="auto"/>
              <w:rPr>
                <w:rFonts w:cs="Calibri"/>
                <w:sz w:val="21"/>
                <w:szCs w:val="21"/>
              </w:rPr>
            </w:pPr>
          </w:p>
        </w:tc>
        <w:tc>
          <w:tcPr>
            <w:tcW w:w="1652" w:type="dxa"/>
            <w:gridSpan w:val="4"/>
            <w:shd w:val="clear" w:color="auto" w:fill="FFFFFF"/>
          </w:tcPr>
          <w:p w14:paraId="7C4A54C2" w14:textId="77777777" w:rsidR="003C3FD1" w:rsidRPr="006E431D" w:rsidRDefault="003C3FD1" w:rsidP="003C3FD1">
            <w:pPr>
              <w:spacing w:line="240" w:lineRule="auto"/>
              <w:rPr>
                <w:rFonts w:cs="Calibri"/>
                <w:sz w:val="21"/>
                <w:szCs w:val="21"/>
              </w:rPr>
            </w:pPr>
            <w:r w:rsidRPr="006E431D">
              <w:rPr>
                <w:rFonts w:cs="Calibri"/>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6E431D">
              <w:rPr>
                <w:rFonts w:cs="Calibri"/>
                <w:sz w:val="21"/>
                <w:szCs w:val="21"/>
              </w:rPr>
              <w:instrText xml:space="preserve"> FORMTEXT </w:instrText>
            </w:r>
            <w:r w:rsidRPr="006E431D">
              <w:rPr>
                <w:rFonts w:cs="Calibri"/>
                <w:sz w:val="21"/>
                <w:szCs w:val="21"/>
              </w:rPr>
            </w:r>
            <w:r w:rsidRPr="006E431D">
              <w:rPr>
                <w:rFonts w:cs="Calibri"/>
                <w:sz w:val="21"/>
                <w:szCs w:val="21"/>
              </w:rPr>
              <w:fldChar w:fldCharType="separate"/>
            </w:r>
            <w:r w:rsidRPr="006E431D">
              <w:rPr>
                <w:rFonts w:cs="Calibri"/>
                <w:noProof/>
                <w:sz w:val="21"/>
                <w:szCs w:val="21"/>
              </w:rPr>
              <w:t>(dodaj/usuń)</w:t>
            </w:r>
            <w:r w:rsidRPr="006E431D">
              <w:rPr>
                <w:rFonts w:cs="Calibri"/>
                <w:sz w:val="21"/>
                <w:szCs w:val="21"/>
              </w:rPr>
              <w:fldChar w:fldCharType="end"/>
            </w:r>
          </w:p>
        </w:tc>
        <w:tc>
          <w:tcPr>
            <w:tcW w:w="8089" w:type="dxa"/>
            <w:gridSpan w:val="22"/>
            <w:shd w:val="clear" w:color="auto" w:fill="FFFFFF"/>
          </w:tcPr>
          <w:p w14:paraId="4AA28F69" w14:textId="77777777" w:rsidR="003C3FD1" w:rsidRPr="006E431D" w:rsidRDefault="003C3FD1" w:rsidP="003C3FD1">
            <w:pPr>
              <w:spacing w:line="240" w:lineRule="auto"/>
              <w:rPr>
                <w:rFonts w:cs="Calibri"/>
                <w:spacing w:val="-2"/>
                <w:sz w:val="21"/>
                <w:szCs w:val="21"/>
              </w:rPr>
            </w:pPr>
          </w:p>
        </w:tc>
      </w:tr>
      <w:tr w:rsidR="003C3FD1" w:rsidRPr="006E431D" w14:paraId="2DE9A17E" w14:textId="77777777" w:rsidTr="003C3FD1">
        <w:trPr>
          <w:trHeight w:val="1643"/>
        </w:trPr>
        <w:tc>
          <w:tcPr>
            <w:tcW w:w="1980" w:type="dxa"/>
            <w:gridSpan w:val="2"/>
            <w:shd w:val="clear" w:color="auto" w:fill="FFFFFF"/>
          </w:tcPr>
          <w:p w14:paraId="01E4F1D8" w14:textId="77777777" w:rsidR="003C3FD1" w:rsidRPr="006E431D" w:rsidRDefault="003C3FD1" w:rsidP="003C3FD1">
            <w:pPr>
              <w:spacing w:line="240" w:lineRule="auto"/>
              <w:rPr>
                <w:rFonts w:cs="Calibri"/>
                <w:sz w:val="21"/>
                <w:szCs w:val="21"/>
              </w:rPr>
            </w:pPr>
            <w:r w:rsidRPr="006E431D">
              <w:rPr>
                <w:rFonts w:cs="Calibri"/>
                <w:sz w:val="21"/>
                <w:szCs w:val="21"/>
              </w:rPr>
              <w:t xml:space="preserve">Dodatkowe informacje, w tym wskazanie źródeł danych i przyjętych do obliczeń założeń </w:t>
            </w:r>
          </w:p>
        </w:tc>
        <w:tc>
          <w:tcPr>
            <w:tcW w:w="9355" w:type="dxa"/>
            <w:gridSpan w:val="25"/>
            <w:shd w:val="clear" w:color="auto" w:fill="FFFFFF"/>
            <w:vAlign w:val="center"/>
          </w:tcPr>
          <w:p w14:paraId="1E75F2A0" w14:textId="27DEABEC" w:rsidR="003C3FD1" w:rsidRPr="006E431D" w:rsidRDefault="003C3FD1" w:rsidP="003C3FD1">
            <w:pPr>
              <w:spacing w:line="240" w:lineRule="auto"/>
              <w:jc w:val="both"/>
              <w:rPr>
                <w:rFonts w:cs="Calibri"/>
                <w:sz w:val="21"/>
                <w:szCs w:val="21"/>
                <w:highlight w:val="yellow"/>
              </w:rPr>
            </w:pPr>
            <w:r w:rsidRPr="006E431D">
              <w:rPr>
                <w:rFonts w:cs="Calibri"/>
                <w:sz w:val="21"/>
                <w:szCs w:val="21"/>
              </w:rPr>
              <w:t>W związku z różnorodnością metod szacowania pieniężnego wpływu projektowanej uchwały na sektor przedsiębiorstw oraz sektor gospodarstwa domowych przyjętych przez poszczególne jednostki zgłaszające projekty do Złącznika nr 2 do PZIP, powodującą niespójność finalnych wyliczeń globalnych, nie ma możliwości jednoznacznego wykazania takiego wpływu dla całości Złącznika nr 2 do PZIP. W związku z powyższym szacunki dla projektów deklarujących wpływ na wskazane wyżej sektory w ujęciu pieniężnym zostały ujęte w Załączniku do projektu OSR – tabela szacowania kosztów realizacji projektów ujętych w Załączniku nr 2 do Programu Zintegrowanej Informatyzacji Państwa – Plan działań wszystkich resortów, służących realizacji założeń Programu, w arkuszach przewidzianych dla tych projektów.</w:t>
            </w:r>
          </w:p>
        </w:tc>
      </w:tr>
      <w:tr w:rsidR="003C3FD1" w:rsidRPr="006E431D" w14:paraId="515DE05B" w14:textId="77777777" w:rsidTr="001F548B">
        <w:trPr>
          <w:trHeight w:val="342"/>
        </w:trPr>
        <w:tc>
          <w:tcPr>
            <w:tcW w:w="11335" w:type="dxa"/>
            <w:gridSpan w:val="27"/>
            <w:shd w:val="clear" w:color="auto" w:fill="99CCFF"/>
            <w:vAlign w:val="center"/>
          </w:tcPr>
          <w:p w14:paraId="76E52F8B" w14:textId="77777777" w:rsidR="003C3FD1" w:rsidRPr="006E431D" w:rsidRDefault="003C3FD1" w:rsidP="003C3FD1">
            <w:pPr>
              <w:widowControl/>
              <w:numPr>
                <w:ilvl w:val="0"/>
                <w:numId w:val="1"/>
              </w:numPr>
              <w:autoSpaceDE/>
              <w:autoSpaceDN/>
              <w:adjustRightInd/>
              <w:spacing w:before="60" w:after="60" w:line="240" w:lineRule="auto"/>
              <w:ind w:left="318" w:hanging="284"/>
              <w:jc w:val="both"/>
              <w:rPr>
                <w:rFonts w:cs="Calibri"/>
                <w:b/>
              </w:rPr>
            </w:pPr>
            <w:r w:rsidRPr="006E431D">
              <w:rPr>
                <w:rFonts w:cs="Calibri"/>
                <w:b/>
              </w:rPr>
              <w:t xml:space="preserve"> Zmiana obciążeń regulacyjnych (w tym obowiązków informacyjnych) wynikających z projektu</w:t>
            </w:r>
          </w:p>
        </w:tc>
      </w:tr>
      <w:tr w:rsidR="003C3FD1" w:rsidRPr="006E431D" w14:paraId="3339F601" w14:textId="77777777" w:rsidTr="001F548B">
        <w:trPr>
          <w:trHeight w:val="151"/>
        </w:trPr>
        <w:tc>
          <w:tcPr>
            <w:tcW w:w="11335" w:type="dxa"/>
            <w:gridSpan w:val="27"/>
            <w:shd w:val="clear" w:color="auto" w:fill="FFFFFF"/>
          </w:tcPr>
          <w:p w14:paraId="1974DC73" w14:textId="51518E1F" w:rsidR="003C3FD1" w:rsidRPr="006E431D" w:rsidRDefault="003C3FD1" w:rsidP="003C3FD1">
            <w:pPr>
              <w:spacing w:line="240" w:lineRule="auto"/>
              <w:rPr>
                <w:rFonts w:cs="Calibri"/>
              </w:rPr>
            </w:pPr>
            <w:r w:rsidRPr="006E431D">
              <w:rPr>
                <w:rFonts w:cs="Calibri"/>
              </w:rPr>
              <w:t xml:space="preserve"> </w:t>
            </w:r>
            <w:r w:rsidRPr="006E431D">
              <w:rPr>
                <w:rFonts w:cs="Calibri"/>
              </w:rPr>
              <w:fldChar w:fldCharType="begin">
                <w:ffData>
                  <w:name w:val=""/>
                  <w:enabled/>
                  <w:calcOnExit w:val="0"/>
                  <w:checkBox>
                    <w:sizeAuto/>
                    <w:default w:val="0"/>
                  </w:checkBox>
                </w:ffData>
              </w:fldChar>
            </w:r>
            <w:r w:rsidRPr="006E431D">
              <w:rPr>
                <w:rFonts w:cs="Calibri"/>
              </w:rPr>
              <w:instrText xml:space="preserve"> FORMCHECKBOX </w:instrText>
            </w:r>
            <w:r w:rsidR="00C61CDA">
              <w:rPr>
                <w:rFonts w:cs="Calibri"/>
              </w:rPr>
            </w:r>
            <w:r w:rsidR="00C61CDA">
              <w:rPr>
                <w:rFonts w:cs="Calibri"/>
              </w:rPr>
              <w:fldChar w:fldCharType="separate"/>
            </w:r>
            <w:r w:rsidRPr="006E431D">
              <w:rPr>
                <w:rFonts w:cs="Calibri"/>
              </w:rPr>
              <w:fldChar w:fldCharType="end"/>
            </w:r>
            <w:r w:rsidRPr="006E431D">
              <w:rPr>
                <w:rFonts w:cs="Calibri"/>
                <w:spacing w:val="-2"/>
              </w:rPr>
              <w:t>nie dotyczy</w:t>
            </w:r>
          </w:p>
        </w:tc>
      </w:tr>
      <w:tr w:rsidR="003C3FD1" w:rsidRPr="006E431D" w14:paraId="44B8F9C8" w14:textId="77777777" w:rsidTr="001F548B">
        <w:trPr>
          <w:trHeight w:val="946"/>
        </w:trPr>
        <w:tc>
          <w:tcPr>
            <w:tcW w:w="4415" w:type="dxa"/>
            <w:gridSpan w:val="10"/>
            <w:shd w:val="clear" w:color="auto" w:fill="FFFFFF"/>
          </w:tcPr>
          <w:p w14:paraId="519F501D" w14:textId="77777777" w:rsidR="003C3FD1" w:rsidRPr="006E431D" w:rsidRDefault="003C3FD1" w:rsidP="003C3FD1">
            <w:pPr>
              <w:rPr>
                <w:rFonts w:cs="Calibri"/>
                <w:spacing w:val="-2"/>
              </w:rPr>
            </w:pPr>
            <w:r w:rsidRPr="006E431D">
              <w:rPr>
                <w:rFonts w:cs="Calibri"/>
                <w:spacing w:val="-2"/>
              </w:rPr>
              <w:t xml:space="preserve">Wprowadzane są obciążenia poza bezwzględnie wymaganymi przez UE </w:t>
            </w:r>
            <w:r w:rsidRPr="006E431D">
              <w:rPr>
                <w:rFonts w:cs="Calibri"/>
              </w:rPr>
              <w:t>(szczegóły w odwróconej tabeli zgodności).</w:t>
            </w:r>
          </w:p>
        </w:tc>
        <w:tc>
          <w:tcPr>
            <w:tcW w:w="6920" w:type="dxa"/>
            <w:gridSpan w:val="17"/>
            <w:shd w:val="clear" w:color="auto" w:fill="FFFFFF"/>
          </w:tcPr>
          <w:p w14:paraId="67D15AE0" w14:textId="77777777" w:rsidR="003C3FD1" w:rsidRPr="006E431D" w:rsidRDefault="003C3FD1" w:rsidP="003C3FD1">
            <w:pPr>
              <w:spacing w:line="240" w:lineRule="auto"/>
              <w:rPr>
                <w:rFonts w:cs="Calibri"/>
              </w:rPr>
            </w:pPr>
            <w:r w:rsidRPr="006E431D">
              <w:rPr>
                <w:rFonts w:cs="Calibri"/>
              </w:rPr>
              <w:fldChar w:fldCharType="begin">
                <w:ffData>
                  <w:name w:val="Wybór1"/>
                  <w:enabled/>
                  <w:calcOnExit w:val="0"/>
                  <w:checkBox>
                    <w:sizeAuto/>
                    <w:default w:val="0"/>
                  </w:checkBox>
                </w:ffData>
              </w:fldChar>
            </w:r>
            <w:r w:rsidRPr="006E431D">
              <w:rPr>
                <w:rFonts w:cs="Calibri"/>
              </w:rPr>
              <w:instrText xml:space="preserve"> FORMCHECKBOX </w:instrText>
            </w:r>
            <w:r w:rsidR="00C61CDA">
              <w:rPr>
                <w:rFonts w:cs="Calibri"/>
              </w:rPr>
            </w:r>
            <w:r w:rsidR="00C61CDA">
              <w:rPr>
                <w:rFonts w:cs="Calibri"/>
              </w:rPr>
              <w:fldChar w:fldCharType="separate"/>
            </w:r>
            <w:r w:rsidRPr="006E431D">
              <w:rPr>
                <w:rFonts w:cs="Calibri"/>
              </w:rPr>
              <w:fldChar w:fldCharType="end"/>
            </w:r>
            <w:r w:rsidRPr="006E431D">
              <w:rPr>
                <w:rFonts w:cs="Calibri"/>
              </w:rPr>
              <w:t xml:space="preserve"> tak</w:t>
            </w:r>
          </w:p>
          <w:p w14:paraId="65982441" w14:textId="1A86B5C1" w:rsidR="003C3FD1" w:rsidRPr="006E431D" w:rsidRDefault="003C3FD1" w:rsidP="003C3FD1">
            <w:pPr>
              <w:spacing w:line="240" w:lineRule="auto"/>
              <w:rPr>
                <w:rFonts w:cs="Calibri"/>
              </w:rPr>
            </w:pPr>
            <w:r w:rsidRPr="006E431D">
              <w:rPr>
                <w:rFonts w:cs="Calibri"/>
              </w:rPr>
              <w:fldChar w:fldCharType="begin">
                <w:ffData>
                  <w:name w:val=""/>
                  <w:enabled/>
                  <w:calcOnExit w:val="0"/>
                  <w:checkBox>
                    <w:sizeAuto/>
                    <w:default w:val="0"/>
                  </w:checkBox>
                </w:ffData>
              </w:fldChar>
            </w:r>
            <w:r w:rsidRPr="006E431D">
              <w:rPr>
                <w:rFonts w:cs="Calibri"/>
              </w:rPr>
              <w:instrText xml:space="preserve"> FORMCHECKBOX </w:instrText>
            </w:r>
            <w:r w:rsidR="00C61CDA">
              <w:rPr>
                <w:rFonts w:cs="Calibri"/>
              </w:rPr>
            </w:r>
            <w:r w:rsidR="00C61CDA">
              <w:rPr>
                <w:rFonts w:cs="Calibri"/>
              </w:rPr>
              <w:fldChar w:fldCharType="separate"/>
            </w:r>
            <w:r w:rsidRPr="006E431D">
              <w:rPr>
                <w:rFonts w:cs="Calibri"/>
              </w:rPr>
              <w:fldChar w:fldCharType="end"/>
            </w:r>
            <w:r w:rsidRPr="006E431D">
              <w:rPr>
                <w:rFonts w:cs="Calibri"/>
              </w:rPr>
              <w:t xml:space="preserve"> nie</w:t>
            </w:r>
          </w:p>
          <w:p w14:paraId="18B3CC80" w14:textId="1E827C20" w:rsidR="003C3FD1" w:rsidRPr="006E431D" w:rsidRDefault="003C3FD1" w:rsidP="003C3FD1">
            <w:pPr>
              <w:rPr>
                <w:rFonts w:cs="Calibri"/>
              </w:rPr>
            </w:pPr>
            <w:r w:rsidRPr="006E431D">
              <w:rPr>
                <w:rFonts w:eastAsia="Calibri" w:cs="Times New Roman"/>
                <w:sz w:val="20"/>
                <w:szCs w:val="22"/>
                <w:lang w:eastAsia="en-US"/>
              </w:rPr>
              <w:fldChar w:fldCharType="begin">
                <w:ffData>
                  <w:name w:val=""/>
                  <w:enabled/>
                  <w:calcOnExit w:val="0"/>
                  <w:checkBox>
                    <w:sizeAuto/>
                    <w:default w:val="1"/>
                  </w:checkBox>
                </w:ffData>
              </w:fldChar>
            </w:r>
            <w:r w:rsidRPr="006E431D">
              <w:rPr>
                <w:rFonts w:eastAsia="Calibri" w:cs="Times New Roman"/>
                <w:sz w:val="20"/>
                <w:szCs w:val="22"/>
                <w:lang w:eastAsia="en-US"/>
              </w:rPr>
              <w:instrText xml:space="preserve"> FORMCHECKBOX </w:instrText>
            </w:r>
            <w:r w:rsidR="00C61CDA">
              <w:rPr>
                <w:rFonts w:eastAsia="Calibri" w:cs="Times New Roman"/>
                <w:sz w:val="20"/>
                <w:szCs w:val="22"/>
                <w:lang w:eastAsia="en-US"/>
              </w:rPr>
            </w:r>
            <w:r w:rsidR="00C61CDA">
              <w:rPr>
                <w:rFonts w:eastAsia="Calibri" w:cs="Times New Roman"/>
                <w:sz w:val="20"/>
                <w:szCs w:val="22"/>
                <w:lang w:eastAsia="en-US"/>
              </w:rPr>
              <w:fldChar w:fldCharType="separate"/>
            </w:r>
            <w:r w:rsidRPr="006E431D">
              <w:rPr>
                <w:rFonts w:eastAsia="Calibri" w:cs="Times New Roman"/>
                <w:sz w:val="20"/>
                <w:szCs w:val="22"/>
                <w:lang w:eastAsia="en-US"/>
              </w:rPr>
              <w:fldChar w:fldCharType="end"/>
            </w:r>
            <w:r w:rsidRPr="006E431D">
              <w:rPr>
                <w:rFonts w:eastAsia="Calibri" w:cs="Times New Roman"/>
                <w:sz w:val="20"/>
                <w:szCs w:val="22"/>
                <w:lang w:eastAsia="en-US"/>
              </w:rPr>
              <w:t xml:space="preserve"> </w:t>
            </w:r>
            <w:r w:rsidRPr="006E431D">
              <w:rPr>
                <w:rFonts w:cs="Calibri"/>
              </w:rPr>
              <w:t>nie dotyczy</w:t>
            </w:r>
          </w:p>
        </w:tc>
      </w:tr>
      <w:tr w:rsidR="003C3FD1" w:rsidRPr="006E431D" w14:paraId="14CC4C2F" w14:textId="77777777" w:rsidTr="001F548B">
        <w:trPr>
          <w:trHeight w:val="1245"/>
        </w:trPr>
        <w:tc>
          <w:tcPr>
            <w:tcW w:w="4415" w:type="dxa"/>
            <w:gridSpan w:val="10"/>
            <w:shd w:val="clear" w:color="auto" w:fill="FFFFFF"/>
          </w:tcPr>
          <w:p w14:paraId="075338BD" w14:textId="31036581" w:rsidR="003C3FD1" w:rsidRPr="006E431D" w:rsidRDefault="003C3FD1" w:rsidP="003C3FD1">
            <w:pPr>
              <w:spacing w:line="240" w:lineRule="auto"/>
              <w:rPr>
                <w:rFonts w:cs="Calibri"/>
                <w:spacing w:val="-2"/>
              </w:rPr>
            </w:pPr>
            <w:r w:rsidRPr="006E431D">
              <w:rPr>
                <w:rFonts w:cs="Calibri"/>
                <w:spacing w:val="-2"/>
              </w:rPr>
              <w:fldChar w:fldCharType="begin">
                <w:ffData>
                  <w:name w:val=""/>
                  <w:enabled/>
                  <w:calcOnExit w:val="0"/>
                  <w:checkBox>
                    <w:sizeAuto/>
                    <w:default w:val="1"/>
                  </w:checkBox>
                </w:ffData>
              </w:fldChar>
            </w:r>
            <w:r w:rsidRPr="006E431D">
              <w:rPr>
                <w:rFonts w:cs="Calibri"/>
                <w:spacing w:val="-2"/>
              </w:rPr>
              <w:instrText xml:space="preserve"> FORMCHECKBOX </w:instrText>
            </w:r>
            <w:r w:rsidR="00C61CDA">
              <w:rPr>
                <w:rFonts w:cs="Calibri"/>
                <w:spacing w:val="-2"/>
              </w:rPr>
            </w:r>
            <w:r w:rsidR="00C61CDA">
              <w:rPr>
                <w:rFonts w:cs="Calibri"/>
                <w:spacing w:val="-2"/>
              </w:rPr>
              <w:fldChar w:fldCharType="separate"/>
            </w:r>
            <w:r w:rsidRPr="006E431D">
              <w:rPr>
                <w:rFonts w:cs="Calibri"/>
                <w:spacing w:val="-2"/>
              </w:rPr>
              <w:fldChar w:fldCharType="end"/>
            </w:r>
            <w:r w:rsidRPr="006E431D">
              <w:rPr>
                <w:rFonts w:cs="Calibri"/>
                <w:spacing w:val="-2"/>
              </w:rPr>
              <w:t xml:space="preserve">zmniejszenie liczby dokumentów </w:t>
            </w:r>
          </w:p>
          <w:p w14:paraId="1EB45E4A" w14:textId="737AE298" w:rsidR="003C3FD1" w:rsidRPr="006E431D" w:rsidRDefault="003C3FD1" w:rsidP="003C3FD1">
            <w:pPr>
              <w:spacing w:line="240" w:lineRule="auto"/>
              <w:rPr>
                <w:rFonts w:cs="Calibri"/>
                <w:spacing w:val="-2"/>
              </w:rPr>
            </w:pPr>
            <w:r w:rsidRPr="006E431D">
              <w:rPr>
                <w:rFonts w:cs="Calibri"/>
                <w:spacing w:val="-2"/>
              </w:rPr>
              <w:fldChar w:fldCharType="begin">
                <w:ffData>
                  <w:name w:val=""/>
                  <w:enabled/>
                  <w:calcOnExit w:val="0"/>
                  <w:checkBox>
                    <w:sizeAuto/>
                    <w:default w:val="1"/>
                  </w:checkBox>
                </w:ffData>
              </w:fldChar>
            </w:r>
            <w:r w:rsidRPr="006E431D">
              <w:rPr>
                <w:rFonts w:cs="Calibri"/>
                <w:spacing w:val="-2"/>
              </w:rPr>
              <w:instrText xml:space="preserve"> FORMCHECKBOX </w:instrText>
            </w:r>
            <w:r w:rsidR="00C61CDA">
              <w:rPr>
                <w:rFonts w:cs="Calibri"/>
                <w:spacing w:val="-2"/>
              </w:rPr>
            </w:r>
            <w:r w:rsidR="00C61CDA">
              <w:rPr>
                <w:rFonts w:cs="Calibri"/>
                <w:spacing w:val="-2"/>
              </w:rPr>
              <w:fldChar w:fldCharType="separate"/>
            </w:r>
            <w:r w:rsidRPr="006E431D">
              <w:rPr>
                <w:rFonts w:cs="Calibri"/>
                <w:spacing w:val="-2"/>
              </w:rPr>
              <w:fldChar w:fldCharType="end"/>
            </w:r>
            <w:r w:rsidRPr="006E431D">
              <w:rPr>
                <w:rFonts w:cs="Calibri"/>
                <w:spacing w:val="-2"/>
              </w:rPr>
              <w:t>zmniejszenie liczby procedur</w:t>
            </w:r>
          </w:p>
          <w:p w14:paraId="0891F622" w14:textId="44D9ED93" w:rsidR="003C3FD1" w:rsidRPr="006E431D" w:rsidRDefault="003C3FD1" w:rsidP="003C3FD1">
            <w:pPr>
              <w:spacing w:line="240" w:lineRule="auto"/>
              <w:rPr>
                <w:rFonts w:cs="Calibri"/>
                <w:spacing w:val="-2"/>
              </w:rPr>
            </w:pPr>
            <w:r w:rsidRPr="006E431D">
              <w:rPr>
                <w:rFonts w:cs="Calibri"/>
                <w:spacing w:val="-2"/>
              </w:rPr>
              <w:fldChar w:fldCharType="begin">
                <w:ffData>
                  <w:name w:val=""/>
                  <w:enabled/>
                  <w:calcOnExit w:val="0"/>
                  <w:checkBox>
                    <w:sizeAuto/>
                    <w:default w:val="1"/>
                  </w:checkBox>
                </w:ffData>
              </w:fldChar>
            </w:r>
            <w:r w:rsidRPr="006E431D">
              <w:rPr>
                <w:rFonts w:cs="Calibri"/>
                <w:spacing w:val="-2"/>
              </w:rPr>
              <w:instrText xml:space="preserve"> FORMCHECKBOX </w:instrText>
            </w:r>
            <w:r w:rsidR="00C61CDA">
              <w:rPr>
                <w:rFonts w:cs="Calibri"/>
                <w:spacing w:val="-2"/>
              </w:rPr>
            </w:r>
            <w:r w:rsidR="00C61CDA">
              <w:rPr>
                <w:rFonts w:cs="Calibri"/>
                <w:spacing w:val="-2"/>
              </w:rPr>
              <w:fldChar w:fldCharType="separate"/>
            </w:r>
            <w:r w:rsidRPr="006E431D">
              <w:rPr>
                <w:rFonts w:cs="Calibri"/>
                <w:spacing w:val="-2"/>
              </w:rPr>
              <w:fldChar w:fldCharType="end"/>
            </w:r>
            <w:r w:rsidRPr="006E431D">
              <w:rPr>
                <w:rFonts w:cs="Calibri"/>
                <w:spacing w:val="-2"/>
              </w:rPr>
              <w:t>skrócenie czasu na załatwienie sprawy</w:t>
            </w:r>
          </w:p>
          <w:p w14:paraId="629C2122" w14:textId="3CF773B2" w:rsidR="003C3FD1" w:rsidRPr="006E431D" w:rsidRDefault="003C3FD1" w:rsidP="003C3FD1">
            <w:pPr>
              <w:rPr>
                <w:rFonts w:cs="Calibri"/>
                <w:b/>
                <w:spacing w:val="-2"/>
              </w:rPr>
            </w:pPr>
            <w:r w:rsidRPr="006E431D">
              <w:rPr>
                <w:rFonts w:cs="Calibri"/>
              </w:rPr>
              <w:fldChar w:fldCharType="begin">
                <w:ffData>
                  <w:name w:val="Wybór1"/>
                  <w:enabled/>
                  <w:calcOnExit w:val="0"/>
                  <w:checkBox>
                    <w:sizeAuto/>
                    <w:default w:val="0"/>
                  </w:checkBox>
                </w:ffData>
              </w:fldChar>
            </w:r>
            <w:r w:rsidRPr="006E431D">
              <w:rPr>
                <w:rFonts w:cs="Calibri"/>
              </w:rPr>
              <w:instrText xml:space="preserve"> FORMCHECKBOX </w:instrText>
            </w:r>
            <w:r w:rsidR="00C61CDA">
              <w:rPr>
                <w:rFonts w:cs="Calibri"/>
              </w:rPr>
            </w:r>
            <w:r w:rsidR="00C61CDA">
              <w:rPr>
                <w:rFonts w:cs="Calibri"/>
              </w:rPr>
              <w:fldChar w:fldCharType="separate"/>
            </w:r>
            <w:r w:rsidRPr="006E431D">
              <w:rPr>
                <w:rFonts w:cs="Calibri"/>
              </w:rPr>
              <w:fldChar w:fldCharType="end"/>
            </w:r>
            <w:r w:rsidRPr="006E431D">
              <w:rPr>
                <w:rFonts w:cs="Calibri"/>
                <w:sz w:val="20"/>
              </w:rPr>
              <w:t xml:space="preserve"> </w:t>
            </w:r>
            <w:r w:rsidRPr="006E431D">
              <w:rPr>
                <w:rFonts w:cs="Calibri"/>
                <w:spacing w:val="-2"/>
              </w:rPr>
              <w:t>inne:</w:t>
            </w:r>
            <w:r w:rsidRPr="006E431D">
              <w:rPr>
                <w:rFonts w:cs="Calibri"/>
              </w:rPr>
              <w:t xml:space="preserve"> </w:t>
            </w:r>
          </w:p>
        </w:tc>
        <w:tc>
          <w:tcPr>
            <w:tcW w:w="6920" w:type="dxa"/>
            <w:gridSpan w:val="17"/>
            <w:shd w:val="clear" w:color="auto" w:fill="FFFFFF"/>
          </w:tcPr>
          <w:p w14:paraId="1AB00AB1" w14:textId="77777777" w:rsidR="003C3FD1" w:rsidRPr="006E431D" w:rsidRDefault="003C3FD1" w:rsidP="003C3FD1">
            <w:pPr>
              <w:spacing w:line="240" w:lineRule="auto"/>
              <w:rPr>
                <w:rFonts w:cs="Calibri"/>
                <w:spacing w:val="-2"/>
              </w:rPr>
            </w:pPr>
            <w:r w:rsidRPr="006E431D">
              <w:rPr>
                <w:rFonts w:cs="Calibri"/>
              </w:rPr>
              <w:fldChar w:fldCharType="begin">
                <w:ffData>
                  <w:name w:val="Wybór1"/>
                  <w:enabled/>
                  <w:calcOnExit w:val="0"/>
                  <w:checkBox>
                    <w:sizeAuto/>
                    <w:default w:val="0"/>
                  </w:checkBox>
                </w:ffData>
              </w:fldChar>
            </w:r>
            <w:r w:rsidRPr="006E431D">
              <w:rPr>
                <w:rFonts w:cs="Calibri"/>
              </w:rPr>
              <w:instrText xml:space="preserve"> FORMCHECKBOX </w:instrText>
            </w:r>
            <w:r w:rsidR="00C61CDA">
              <w:rPr>
                <w:rFonts w:cs="Calibri"/>
              </w:rPr>
            </w:r>
            <w:r w:rsidR="00C61CDA">
              <w:rPr>
                <w:rFonts w:cs="Calibri"/>
              </w:rPr>
              <w:fldChar w:fldCharType="separate"/>
            </w:r>
            <w:r w:rsidRPr="006E431D">
              <w:rPr>
                <w:rFonts w:cs="Calibri"/>
              </w:rPr>
              <w:fldChar w:fldCharType="end"/>
            </w:r>
            <w:r w:rsidRPr="006E431D">
              <w:rPr>
                <w:rFonts w:cs="Calibri"/>
                <w:sz w:val="20"/>
              </w:rPr>
              <w:t xml:space="preserve"> </w:t>
            </w:r>
            <w:r w:rsidRPr="006E431D">
              <w:rPr>
                <w:rFonts w:cs="Calibri"/>
                <w:spacing w:val="-2"/>
              </w:rPr>
              <w:t>zwiększenie liczby dokumentów</w:t>
            </w:r>
          </w:p>
          <w:p w14:paraId="6E96ED02" w14:textId="77777777" w:rsidR="003C3FD1" w:rsidRPr="006E431D" w:rsidRDefault="003C3FD1" w:rsidP="003C3FD1">
            <w:pPr>
              <w:spacing w:line="240" w:lineRule="auto"/>
              <w:rPr>
                <w:rFonts w:cs="Calibri"/>
                <w:spacing w:val="-2"/>
              </w:rPr>
            </w:pPr>
            <w:r w:rsidRPr="006E431D">
              <w:rPr>
                <w:rFonts w:cs="Calibri"/>
              </w:rPr>
              <w:fldChar w:fldCharType="begin">
                <w:ffData>
                  <w:name w:val="Wybór1"/>
                  <w:enabled/>
                  <w:calcOnExit w:val="0"/>
                  <w:checkBox>
                    <w:sizeAuto/>
                    <w:default w:val="0"/>
                  </w:checkBox>
                </w:ffData>
              </w:fldChar>
            </w:r>
            <w:r w:rsidRPr="006E431D">
              <w:rPr>
                <w:rFonts w:cs="Calibri"/>
              </w:rPr>
              <w:instrText xml:space="preserve"> FORMCHECKBOX </w:instrText>
            </w:r>
            <w:r w:rsidR="00C61CDA">
              <w:rPr>
                <w:rFonts w:cs="Calibri"/>
              </w:rPr>
            </w:r>
            <w:r w:rsidR="00C61CDA">
              <w:rPr>
                <w:rFonts w:cs="Calibri"/>
              </w:rPr>
              <w:fldChar w:fldCharType="separate"/>
            </w:r>
            <w:r w:rsidRPr="006E431D">
              <w:rPr>
                <w:rFonts w:cs="Calibri"/>
              </w:rPr>
              <w:fldChar w:fldCharType="end"/>
            </w:r>
            <w:r w:rsidRPr="006E431D">
              <w:rPr>
                <w:rFonts w:cs="Calibri"/>
                <w:sz w:val="20"/>
              </w:rPr>
              <w:t xml:space="preserve"> </w:t>
            </w:r>
            <w:r w:rsidRPr="006E431D">
              <w:rPr>
                <w:rFonts w:cs="Calibri"/>
                <w:spacing w:val="-2"/>
              </w:rPr>
              <w:t>zwiększenie liczby procedur</w:t>
            </w:r>
          </w:p>
          <w:p w14:paraId="2F0F5539" w14:textId="77777777" w:rsidR="003C3FD1" w:rsidRPr="006E431D" w:rsidRDefault="003C3FD1" w:rsidP="003C3FD1">
            <w:pPr>
              <w:spacing w:line="240" w:lineRule="auto"/>
              <w:rPr>
                <w:rFonts w:cs="Calibri"/>
                <w:spacing w:val="-2"/>
              </w:rPr>
            </w:pPr>
            <w:r w:rsidRPr="006E431D">
              <w:rPr>
                <w:rFonts w:cs="Calibri"/>
              </w:rPr>
              <w:fldChar w:fldCharType="begin">
                <w:ffData>
                  <w:name w:val="Wybór1"/>
                  <w:enabled/>
                  <w:calcOnExit w:val="0"/>
                  <w:checkBox>
                    <w:sizeAuto/>
                    <w:default w:val="0"/>
                  </w:checkBox>
                </w:ffData>
              </w:fldChar>
            </w:r>
            <w:r w:rsidRPr="006E431D">
              <w:rPr>
                <w:rFonts w:cs="Calibri"/>
              </w:rPr>
              <w:instrText xml:space="preserve"> FORMCHECKBOX </w:instrText>
            </w:r>
            <w:r w:rsidR="00C61CDA">
              <w:rPr>
                <w:rFonts w:cs="Calibri"/>
              </w:rPr>
            </w:r>
            <w:r w:rsidR="00C61CDA">
              <w:rPr>
                <w:rFonts w:cs="Calibri"/>
              </w:rPr>
              <w:fldChar w:fldCharType="separate"/>
            </w:r>
            <w:r w:rsidRPr="006E431D">
              <w:rPr>
                <w:rFonts w:cs="Calibri"/>
              </w:rPr>
              <w:fldChar w:fldCharType="end"/>
            </w:r>
            <w:r w:rsidRPr="006E431D">
              <w:rPr>
                <w:rFonts w:cs="Calibri"/>
                <w:sz w:val="20"/>
              </w:rPr>
              <w:t xml:space="preserve"> </w:t>
            </w:r>
            <w:r w:rsidRPr="006E431D">
              <w:rPr>
                <w:rFonts w:cs="Calibri"/>
                <w:spacing w:val="-2"/>
              </w:rPr>
              <w:t>wydłużenie czasu na załatwienie sprawy</w:t>
            </w:r>
          </w:p>
          <w:p w14:paraId="4A680D1F" w14:textId="11713510" w:rsidR="003C3FD1" w:rsidRPr="006E431D" w:rsidRDefault="003C3FD1" w:rsidP="003C3FD1">
            <w:pPr>
              <w:spacing w:line="240" w:lineRule="auto"/>
              <w:rPr>
                <w:rFonts w:cs="Calibri"/>
              </w:rPr>
            </w:pPr>
            <w:r w:rsidRPr="006E431D">
              <w:rPr>
                <w:rFonts w:cs="Calibri"/>
              </w:rPr>
              <w:fldChar w:fldCharType="begin">
                <w:ffData>
                  <w:name w:val="Wybór1"/>
                  <w:enabled/>
                  <w:calcOnExit w:val="0"/>
                  <w:checkBox>
                    <w:sizeAuto/>
                    <w:default w:val="0"/>
                  </w:checkBox>
                </w:ffData>
              </w:fldChar>
            </w:r>
            <w:r w:rsidRPr="006E431D">
              <w:rPr>
                <w:rFonts w:cs="Calibri"/>
              </w:rPr>
              <w:instrText xml:space="preserve"> FORMCHECKBOX </w:instrText>
            </w:r>
            <w:r w:rsidR="00C61CDA">
              <w:rPr>
                <w:rFonts w:cs="Calibri"/>
              </w:rPr>
            </w:r>
            <w:r w:rsidR="00C61CDA">
              <w:rPr>
                <w:rFonts w:cs="Calibri"/>
              </w:rPr>
              <w:fldChar w:fldCharType="separate"/>
            </w:r>
            <w:r w:rsidRPr="006E431D">
              <w:rPr>
                <w:rFonts w:cs="Calibri"/>
              </w:rPr>
              <w:fldChar w:fldCharType="end"/>
            </w:r>
            <w:r w:rsidRPr="006E431D">
              <w:rPr>
                <w:rFonts w:cs="Calibri"/>
                <w:sz w:val="20"/>
              </w:rPr>
              <w:t xml:space="preserve"> </w:t>
            </w:r>
            <w:r w:rsidRPr="006E431D">
              <w:rPr>
                <w:rFonts w:cs="Calibri"/>
                <w:spacing w:val="-2"/>
              </w:rPr>
              <w:t>inne:</w:t>
            </w:r>
            <w:r w:rsidRPr="006E431D">
              <w:rPr>
                <w:rFonts w:cs="Calibri"/>
              </w:rPr>
              <w:t xml:space="preserve"> </w:t>
            </w:r>
          </w:p>
        </w:tc>
      </w:tr>
      <w:tr w:rsidR="003C3FD1" w:rsidRPr="006E431D" w14:paraId="5BE11C61" w14:textId="77777777" w:rsidTr="001F548B">
        <w:trPr>
          <w:trHeight w:val="870"/>
        </w:trPr>
        <w:tc>
          <w:tcPr>
            <w:tcW w:w="4415" w:type="dxa"/>
            <w:gridSpan w:val="10"/>
            <w:shd w:val="clear" w:color="auto" w:fill="FFFFFF"/>
          </w:tcPr>
          <w:p w14:paraId="7C936C74" w14:textId="77777777" w:rsidR="003C3FD1" w:rsidRPr="006E431D" w:rsidRDefault="003C3FD1" w:rsidP="003C3FD1">
            <w:pPr>
              <w:spacing w:line="240" w:lineRule="auto"/>
              <w:rPr>
                <w:rFonts w:cs="Calibri"/>
              </w:rPr>
            </w:pPr>
            <w:r w:rsidRPr="006E431D">
              <w:rPr>
                <w:rFonts w:cs="Calibri"/>
                <w:spacing w:val="-2"/>
              </w:rPr>
              <w:t xml:space="preserve">Wprowadzane obciążenia są przystosowane do ich elektronizacji. </w:t>
            </w:r>
          </w:p>
        </w:tc>
        <w:tc>
          <w:tcPr>
            <w:tcW w:w="6920" w:type="dxa"/>
            <w:gridSpan w:val="17"/>
            <w:shd w:val="clear" w:color="auto" w:fill="FFFFFF"/>
          </w:tcPr>
          <w:p w14:paraId="3EB4A5FC" w14:textId="26B0B4EE" w:rsidR="003C3FD1" w:rsidRPr="006E431D" w:rsidRDefault="00A525BE" w:rsidP="003C3FD1">
            <w:pPr>
              <w:spacing w:line="240" w:lineRule="auto"/>
              <w:rPr>
                <w:rFonts w:cs="Calibri"/>
              </w:rPr>
            </w:pPr>
            <w:r w:rsidRPr="006E431D">
              <w:rPr>
                <w:rFonts w:eastAsia="Calibri" w:cs="Times New Roman"/>
                <w:sz w:val="20"/>
                <w:szCs w:val="22"/>
                <w:lang w:eastAsia="en-US"/>
              </w:rPr>
              <w:fldChar w:fldCharType="begin">
                <w:ffData>
                  <w:name w:val=""/>
                  <w:enabled/>
                  <w:calcOnExit w:val="0"/>
                  <w:checkBox>
                    <w:sizeAuto/>
                    <w:default w:val="1"/>
                  </w:checkBox>
                </w:ffData>
              </w:fldChar>
            </w:r>
            <w:r w:rsidRPr="006E431D">
              <w:rPr>
                <w:rFonts w:eastAsia="Calibri" w:cs="Times New Roman"/>
                <w:sz w:val="20"/>
                <w:szCs w:val="22"/>
                <w:lang w:eastAsia="en-US"/>
              </w:rPr>
              <w:instrText xml:space="preserve"> FORMCHECKBOX </w:instrText>
            </w:r>
            <w:r w:rsidR="00C61CDA">
              <w:rPr>
                <w:rFonts w:eastAsia="Calibri" w:cs="Times New Roman"/>
                <w:sz w:val="20"/>
                <w:szCs w:val="22"/>
                <w:lang w:eastAsia="en-US"/>
              </w:rPr>
            </w:r>
            <w:r w:rsidR="00C61CDA">
              <w:rPr>
                <w:rFonts w:eastAsia="Calibri" w:cs="Times New Roman"/>
                <w:sz w:val="20"/>
                <w:szCs w:val="22"/>
                <w:lang w:eastAsia="en-US"/>
              </w:rPr>
              <w:fldChar w:fldCharType="separate"/>
            </w:r>
            <w:r w:rsidRPr="006E431D">
              <w:rPr>
                <w:rFonts w:eastAsia="Calibri" w:cs="Times New Roman"/>
                <w:sz w:val="20"/>
                <w:szCs w:val="22"/>
                <w:lang w:eastAsia="en-US"/>
              </w:rPr>
              <w:fldChar w:fldCharType="end"/>
            </w:r>
            <w:r w:rsidRPr="006E431D">
              <w:rPr>
                <w:rFonts w:eastAsia="Calibri" w:cs="Times New Roman"/>
                <w:sz w:val="20"/>
                <w:szCs w:val="22"/>
                <w:lang w:eastAsia="en-US"/>
              </w:rPr>
              <w:t xml:space="preserve"> </w:t>
            </w:r>
            <w:r>
              <w:rPr>
                <w:rFonts w:eastAsia="Calibri" w:cs="Times New Roman"/>
                <w:sz w:val="20"/>
                <w:szCs w:val="22"/>
                <w:lang w:eastAsia="en-US"/>
              </w:rPr>
              <w:t xml:space="preserve"> </w:t>
            </w:r>
            <w:r w:rsidR="003C3FD1" w:rsidRPr="006E431D">
              <w:rPr>
                <w:rFonts w:cs="Calibri"/>
              </w:rPr>
              <w:t>tak</w:t>
            </w:r>
          </w:p>
          <w:p w14:paraId="33509A86" w14:textId="77777777" w:rsidR="003C3FD1" w:rsidRPr="006E431D" w:rsidRDefault="003C3FD1" w:rsidP="003C3FD1">
            <w:pPr>
              <w:spacing w:line="240" w:lineRule="auto"/>
              <w:rPr>
                <w:rFonts w:cs="Calibri"/>
              </w:rPr>
            </w:pPr>
            <w:r w:rsidRPr="006E431D">
              <w:rPr>
                <w:rFonts w:cs="Calibri"/>
              </w:rPr>
              <w:fldChar w:fldCharType="begin">
                <w:ffData>
                  <w:name w:val="Wybór1"/>
                  <w:enabled/>
                  <w:calcOnExit w:val="0"/>
                  <w:checkBox>
                    <w:sizeAuto/>
                    <w:default w:val="0"/>
                  </w:checkBox>
                </w:ffData>
              </w:fldChar>
            </w:r>
            <w:r w:rsidRPr="006E431D">
              <w:rPr>
                <w:rFonts w:cs="Calibri"/>
              </w:rPr>
              <w:instrText xml:space="preserve"> FORMCHECKBOX </w:instrText>
            </w:r>
            <w:r w:rsidR="00C61CDA">
              <w:rPr>
                <w:rFonts w:cs="Calibri"/>
              </w:rPr>
            </w:r>
            <w:r w:rsidR="00C61CDA">
              <w:rPr>
                <w:rFonts w:cs="Calibri"/>
              </w:rPr>
              <w:fldChar w:fldCharType="separate"/>
            </w:r>
            <w:r w:rsidRPr="006E431D">
              <w:rPr>
                <w:rFonts w:cs="Calibri"/>
              </w:rPr>
              <w:fldChar w:fldCharType="end"/>
            </w:r>
            <w:r w:rsidRPr="006E431D">
              <w:rPr>
                <w:rFonts w:cs="Calibri"/>
              </w:rPr>
              <w:t xml:space="preserve"> nie</w:t>
            </w:r>
          </w:p>
          <w:p w14:paraId="0C9F71E5" w14:textId="6A214C75" w:rsidR="003C3FD1" w:rsidRPr="006E431D" w:rsidRDefault="00A525BE" w:rsidP="003C3FD1">
            <w:pPr>
              <w:spacing w:line="240" w:lineRule="auto"/>
              <w:rPr>
                <w:rFonts w:cs="Calibri"/>
              </w:rPr>
            </w:pPr>
            <w:r w:rsidRPr="006E431D">
              <w:rPr>
                <w:rFonts w:cs="Calibri"/>
              </w:rPr>
              <w:fldChar w:fldCharType="begin">
                <w:ffData>
                  <w:name w:val="Wybór1"/>
                  <w:enabled/>
                  <w:calcOnExit w:val="0"/>
                  <w:checkBox>
                    <w:sizeAuto/>
                    <w:default w:val="0"/>
                  </w:checkBox>
                </w:ffData>
              </w:fldChar>
            </w:r>
            <w:r w:rsidRPr="006E431D">
              <w:rPr>
                <w:rFonts w:cs="Calibri"/>
              </w:rPr>
              <w:instrText xml:space="preserve"> FORMCHECKBOX </w:instrText>
            </w:r>
            <w:r w:rsidR="00C61CDA">
              <w:rPr>
                <w:rFonts w:cs="Calibri"/>
              </w:rPr>
            </w:r>
            <w:r w:rsidR="00C61CDA">
              <w:rPr>
                <w:rFonts w:cs="Calibri"/>
              </w:rPr>
              <w:fldChar w:fldCharType="separate"/>
            </w:r>
            <w:r w:rsidRPr="006E431D">
              <w:rPr>
                <w:rFonts w:cs="Calibri"/>
              </w:rPr>
              <w:fldChar w:fldCharType="end"/>
            </w:r>
            <w:r>
              <w:rPr>
                <w:rFonts w:cs="Calibri"/>
              </w:rPr>
              <w:t xml:space="preserve"> </w:t>
            </w:r>
            <w:r w:rsidR="003C3FD1" w:rsidRPr="006E431D">
              <w:rPr>
                <w:rFonts w:cs="Calibri"/>
              </w:rPr>
              <w:t>nie dotyczy</w:t>
            </w:r>
          </w:p>
        </w:tc>
      </w:tr>
      <w:tr w:rsidR="003C3FD1" w:rsidRPr="006E431D" w14:paraId="3597081C" w14:textId="77777777" w:rsidTr="001F548B">
        <w:trPr>
          <w:trHeight w:val="630"/>
        </w:trPr>
        <w:tc>
          <w:tcPr>
            <w:tcW w:w="11335" w:type="dxa"/>
            <w:gridSpan w:val="27"/>
            <w:shd w:val="clear" w:color="auto" w:fill="FFFFFF"/>
          </w:tcPr>
          <w:p w14:paraId="140C43F0" w14:textId="564904B3" w:rsidR="003C3FD1" w:rsidRPr="006E431D" w:rsidRDefault="003C3FD1" w:rsidP="00FB63C2">
            <w:pPr>
              <w:spacing w:line="240" w:lineRule="auto"/>
              <w:jc w:val="both"/>
              <w:rPr>
                <w:rFonts w:cs="Calibri"/>
              </w:rPr>
            </w:pPr>
            <w:r w:rsidRPr="006E431D">
              <w:rPr>
                <w:rFonts w:cs="Calibri"/>
              </w:rPr>
              <w:t xml:space="preserve">Komentarz: Projektowane rozwiązania przewidują cyfrową domyślność procedur i usług publicznych, co będzie skutkowało redukcją liczby przygotowywanych i przekazywanych dokumentów. Zmiany legislacyjne i organizacyjne, uwzględniające postęp technologiczny, pozwolą na eliminację nieefektywnych i nadmiarowych procedur oraz </w:t>
            </w:r>
            <w:del w:id="4" w:author="Wilk Anna" w:date="2021-05-05T15:43:00Z">
              <w:r w:rsidRPr="006E431D" w:rsidDel="00FB63C2">
                <w:rPr>
                  <w:rFonts w:cs="Calibri"/>
                </w:rPr>
                <w:delText xml:space="preserve"> </w:delText>
              </w:r>
            </w:del>
            <w:r w:rsidRPr="006E431D">
              <w:rPr>
                <w:rFonts w:cs="Calibri"/>
              </w:rPr>
              <w:t xml:space="preserve">minimalizację obciążeń obywateli oraz skrócenie czasu obsługi obywateli i przedsiębiorców. </w:t>
            </w:r>
          </w:p>
        </w:tc>
      </w:tr>
      <w:tr w:rsidR="003C3FD1" w:rsidRPr="006E431D" w14:paraId="011CEFF4" w14:textId="77777777" w:rsidTr="001F548B">
        <w:trPr>
          <w:trHeight w:val="142"/>
        </w:trPr>
        <w:tc>
          <w:tcPr>
            <w:tcW w:w="11335" w:type="dxa"/>
            <w:gridSpan w:val="27"/>
            <w:shd w:val="clear" w:color="auto" w:fill="99CCFF"/>
          </w:tcPr>
          <w:p w14:paraId="7E1EDD4E" w14:textId="77777777" w:rsidR="003C3FD1" w:rsidRPr="006E431D" w:rsidRDefault="003C3FD1" w:rsidP="003C3FD1">
            <w:pPr>
              <w:widowControl/>
              <w:numPr>
                <w:ilvl w:val="0"/>
                <w:numId w:val="1"/>
              </w:numPr>
              <w:autoSpaceDE/>
              <w:autoSpaceDN/>
              <w:adjustRightInd/>
              <w:spacing w:before="60" w:after="60" w:line="240" w:lineRule="auto"/>
              <w:jc w:val="both"/>
              <w:rPr>
                <w:rFonts w:cs="Calibri"/>
                <w:b/>
              </w:rPr>
            </w:pPr>
            <w:r w:rsidRPr="006E431D">
              <w:rPr>
                <w:rFonts w:cs="Calibri"/>
                <w:b/>
              </w:rPr>
              <w:t xml:space="preserve">Wpływ na rynek pracy </w:t>
            </w:r>
          </w:p>
        </w:tc>
      </w:tr>
      <w:tr w:rsidR="003C3FD1" w:rsidRPr="006E431D" w14:paraId="25BE84C1" w14:textId="77777777" w:rsidTr="001F548B">
        <w:trPr>
          <w:trHeight w:val="142"/>
        </w:trPr>
        <w:tc>
          <w:tcPr>
            <w:tcW w:w="11335" w:type="dxa"/>
            <w:gridSpan w:val="27"/>
            <w:shd w:val="clear" w:color="auto" w:fill="auto"/>
          </w:tcPr>
          <w:p w14:paraId="0DD0FE75" w14:textId="4A4634B9" w:rsidR="003C3FD1" w:rsidRPr="006E431D" w:rsidRDefault="003C3FD1" w:rsidP="00FB63C2">
            <w:pPr>
              <w:spacing w:line="240" w:lineRule="auto"/>
              <w:jc w:val="both"/>
              <w:rPr>
                <w:rFonts w:cs="Calibri"/>
              </w:rPr>
            </w:pPr>
            <w:r w:rsidRPr="006E431D">
              <w:rPr>
                <w:rFonts w:cs="Calibri"/>
              </w:rPr>
              <w:t xml:space="preserve">Działania i przedsięwzięcia </w:t>
            </w:r>
            <w:del w:id="5" w:author="Wilk Anna" w:date="2021-05-05T15:43:00Z">
              <w:r w:rsidRPr="006E431D" w:rsidDel="00FB63C2">
                <w:rPr>
                  <w:rFonts w:cs="Calibri"/>
                </w:rPr>
                <w:delText xml:space="preserve"> </w:delText>
              </w:r>
            </w:del>
            <w:r w:rsidRPr="006E431D">
              <w:rPr>
                <w:rFonts w:cs="Calibri"/>
              </w:rPr>
              <w:t>zaplanowane w PZIP, w szczególności w realizujące kierunek interwencji nr 3: Rozwój kompetencji cyfrowych obywateli, pracowników administracji publicznej oraz specjalistów TIK, przyczynią się do popularyzacji i wzmocnienia kompetencji kluczowych do pracy w zawodach w branży TIK, co w konsekwencji doprowadzi do istotnych zmian na rynku pracy.</w:t>
            </w:r>
          </w:p>
        </w:tc>
      </w:tr>
      <w:tr w:rsidR="003C3FD1" w:rsidRPr="006E431D" w14:paraId="6FD137E6" w14:textId="77777777" w:rsidTr="001F548B">
        <w:trPr>
          <w:trHeight w:val="142"/>
        </w:trPr>
        <w:tc>
          <w:tcPr>
            <w:tcW w:w="11335" w:type="dxa"/>
            <w:gridSpan w:val="27"/>
            <w:shd w:val="clear" w:color="auto" w:fill="99CCFF"/>
          </w:tcPr>
          <w:p w14:paraId="18F7A713" w14:textId="77777777" w:rsidR="003C3FD1" w:rsidRPr="006E431D" w:rsidRDefault="003C3FD1" w:rsidP="003C3FD1">
            <w:pPr>
              <w:widowControl/>
              <w:numPr>
                <w:ilvl w:val="0"/>
                <w:numId w:val="1"/>
              </w:numPr>
              <w:autoSpaceDE/>
              <w:autoSpaceDN/>
              <w:adjustRightInd/>
              <w:spacing w:before="60" w:after="60" w:line="240" w:lineRule="auto"/>
              <w:jc w:val="both"/>
              <w:rPr>
                <w:rFonts w:cs="Calibri"/>
                <w:b/>
              </w:rPr>
            </w:pPr>
            <w:r w:rsidRPr="006E431D">
              <w:rPr>
                <w:rFonts w:cs="Calibri"/>
                <w:b/>
              </w:rPr>
              <w:t>Wpływ na pozostałe obszary</w:t>
            </w:r>
          </w:p>
        </w:tc>
      </w:tr>
      <w:tr w:rsidR="003C3FD1" w:rsidRPr="006E431D" w14:paraId="71C07CCE" w14:textId="77777777" w:rsidTr="001F548B">
        <w:trPr>
          <w:trHeight w:val="1031"/>
        </w:trPr>
        <w:tc>
          <w:tcPr>
            <w:tcW w:w="2683" w:type="dxa"/>
            <w:gridSpan w:val="3"/>
            <w:shd w:val="clear" w:color="auto" w:fill="FFFFFF"/>
          </w:tcPr>
          <w:p w14:paraId="485A7501" w14:textId="77777777" w:rsidR="003C3FD1" w:rsidRPr="006E431D" w:rsidRDefault="003C3FD1" w:rsidP="003C3FD1">
            <w:pPr>
              <w:spacing w:line="240" w:lineRule="auto"/>
              <w:rPr>
                <w:rFonts w:cs="Calibri"/>
              </w:rPr>
            </w:pPr>
          </w:p>
          <w:p w14:paraId="51478A58" w14:textId="77777777" w:rsidR="003C3FD1" w:rsidRPr="006E431D" w:rsidRDefault="003C3FD1" w:rsidP="003C3FD1">
            <w:pPr>
              <w:spacing w:line="240" w:lineRule="auto"/>
              <w:rPr>
                <w:rFonts w:cs="Calibri"/>
                <w:spacing w:val="-2"/>
              </w:rPr>
            </w:pPr>
            <w:r w:rsidRPr="006E431D">
              <w:rPr>
                <w:rFonts w:cs="Calibri"/>
              </w:rPr>
              <w:fldChar w:fldCharType="begin">
                <w:ffData>
                  <w:name w:val="Wybór1"/>
                  <w:enabled/>
                  <w:calcOnExit w:val="0"/>
                  <w:checkBox>
                    <w:sizeAuto/>
                    <w:default w:val="0"/>
                  </w:checkBox>
                </w:ffData>
              </w:fldChar>
            </w:r>
            <w:r w:rsidRPr="006E431D">
              <w:rPr>
                <w:rFonts w:cs="Calibri"/>
              </w:rPr>
              <w:instrText xml:space="preserve"> FORMCHECKBOX </w:instrText>
            </w:r>
            <w:r w:rsidR="00C61CDA">
              <w:rPr>
                <w:rFonts w:cs="Calibri"/>
              </w:rPr>
            </w:r>
            <w:r w:rsidR="00C61CDA">
              <w:rPr>
                <w:rFonts w:cs="Calibri"/>
              </w:rPr>
              <w:fldChar w:fldCharType="separate"/>
            </w:r>
            <w:r w:rsidRPr="006E431D">
              <w:rPr>
                <w:rFonts w:cs="Calibri"/>
              </w:rPr>
              <w:fldChar w:fldCharType="end"/>
            </w:r>
            <w:r w:rsidRPr="006E431D">
              <w:rPr>
                <w:rFonts w:cs="Calibri"/>
                <w:sz w:val="20"/>
              </w:rPr>
              <w:t xml:space="preserve"> </w:t>
            </w:r>
            <w:r w:rsidRPr="006E431D">
              <w:rPr>
                <w:rFonts w:cs="Calibri"/>
                <w:spacing w:val="-2"/>
              </w:rPr>
              <w:t>środowisko naturalne</w:t>
            </w:r>
          </w:p>
          <w:p w14:paraId="409329C9" w14:textId="77777777" w:rsidR="003C3FD1" w:rsidRPr="006E431D" w:rsidRDefault="003C3FD1" w:rsidP="003C3FD1">
            <w:pPr>
              <w:spacing w:line="240" w:lineRule="auto"/>
              <w:rPr>
                <w:rFonts w:cs="Calibri"/>
              </w:rPr>
            </w:pPr>
            <w:r w:rsidRPr="006E431D">
              <w:rPr>
                <w:rFonts w:cs="Calibri"/>
              </w:rPr>
              <w:fldChar w:fldCharType="begin">
                <w:ffData>
                  <w:name w:val=""/>
                  <w:enabled/>
                  <w:calcOnExit w:val="0"/>
                  <w:checkBox>
                    <w:sizeAuto/>
                    <w:default w:val="0"/>
                  </w:checkBox>
                </w:ffData>
              </w:fldChar>
            </w:r>
            <w:r w:rsidRPr="006E431D">
              <w:rPr>
                <w:rFonts w:cs="Calibri"/>
              </w:rPr>
              <w:instrText xml:space="preserve"> FORMCHECKBOX </w:instrText>
            </w:r>
            <w:r w:rsidR="00C61CDA">
              <w:rPr>
                <w:rFonts w:cs="Calibri"/>
              </w:rPr>
            </w:r>
            <w:r w:rsidR="00C61CDA">
              <w:rPr>
                <w:rFonts w:cs="Calibri"/>
              </w:rPr>
              <w:fldChar w:fldCharType="separate"/>
            </w:r>
            <w:r w:rsidRPr="006E431D">
              <w:rPr>
                <w:rFonts w:cs="Calibri"/>
              </w:rPr>
              <w:fldChar w:fldCharType="end"/>
            </w:r>
            <w:r w:rsidRPr="006E431D">
              <w:rPr>
                <w:rFonts w:cs="Calibri"/>
                <w:sz w:val="20"/>
              </w:rPr>
              <w:t xml:space="preserve"> </w:t>
            </w:r>
            <w:r w:rsidRPr="006E431D">
              <w:rPr>
                <w:rFonts w:cs="Calibri"/>
              </w:rPr>
              <w:t>sytuacja i rozwój regionalny</w:t>
            </w:r>
          </w:p>
          <w:p w14:paraId="68B6D95C" w14:textId="3A9E4855" w:rsidR="003C3FD1" w:rsidRPr="006E431D" w:rsidRDefault="003C3FD1" w:rsidP="003C3FD1">
            <w:pPr>
              <w:spacing w:line="240" w:lineRule="auto"/>
              <w:rPr>
                <w:rFonts w:cs="Calibri"/>
                <w:spacing w:val="-2"/>
              </w:rPr>
            </w:pPr>
            <w:r w:rsidRPr="006E431D">
              <w:rPr>
                <w:rFonts w:cs="Calibri"/>
              </w:rPr>
              <w:fldChar w:fldCharType="begin">
                <w:ffData>
                  <w:name w:val="Wybór1"/>
                  <w:enabled/>
                  <w:calcOnExit w:val="0"/>
                  <w:checkBox>
                    <w:sizeAuto/>
                    <w:default w:val="0"/>
                  </w:checkBox>
                </w:ffData>
              </w:fldChar>
            </w:r>
            <w:r w:rsidRPr="006E431D">
              <w:rPr>
                <w:rFonts w:cs="Calibri"/>
              </w:rPr>
              <w:instrText xml:space="preserve"> FORMCHECKBOX </w:instrText>
            </w:r>
            <w:r w:rsidR="00C61CDA">
              <w:rPr>
                <w:rFonts w:cs="Calibri"/>
              </w:rPr>
            </w:r>
            <w:r w:rsidR="00C61CDA">
              <w:rPr>
                <w:rFonts w:cs="Calibri"/>
              </w:rPr>
              <w:fldChar w:fldCharType="separate"/>
            </w:r>
            <w:r w:rsidRPr="006E431D">
              <w:rPr>
                <w:rFonts w:cs="Calibri"/>
              </w:rPr>
              <w:fldChar w:fldCharType="end"/>
            </w:r>
            <w:r w:rsidRPr="006E431D">
              <w:rPr>
                <w:rFonts w:cs="Calibri"/>
                <w:sz w:val="20"/>
              </w:rPr>
              <w:t xml:space="preserve"> </w:t>
            </w:r>
            <w:r w:rsidRPr="006E431D">
              <w:rPr>
                <w:rFonts w:cs="Calibri"/>
                <w:spacing w:val="-2"/>
              </w:rPr>
              <w:t xml:space="preserve">inne: </w:t>
            </w:r>
          </w:p>
        </w:tc>
        <w:tc>
          <w:tcPr>
            <w:tcW w:w="3887" w:type="dxa"/>
            <w:gridSpan w:val="13"/>
            <w:shd w:val="clear" w:color="auto" w:fill="FFFFFF"/>
          </w:tcPr>
          <w:p w14:paraId="49BD9A5A" w14:textId="77777777" w:rsidR="003C3FD1" w:rsidRPr="006E431D" w:rsidRDefault="003C3FD1" w:rsidP="003C3FD1">
            <w:pPr>
              <w:spacing w:line="240" w:lineRule="auto"/>
              <w:rPr>
                <w:rFonts w:cs="Calibri"/>
              </w:rPr>
            </w:pPr>
          </w:p>
          <w:p w14:paraId="09D7592C" w14:textId="77777777" w:rsidR="003C3FD1" w:rsidRPr="006E431D" w:rsidRDefault="003C3FD1" w:rsidP="003C3FD1">
            <w:pPr>
              <w:spacing w:line="240" w:lineRule="auto"/>
              <w:rPr>
                <w:rFonts w:cs="Calibri"/>
                <w:spacing w:val="-2"/>
              </w:rPr>
            </w:pPr>
            <w:r w:rsidRPr="006E431D">
              <w:rPr>
                <w:rFonts w:cs="Calibri"/>
              </w:rPr>
              <w:fldChar w:fldCharType="begin">
                <w:ffData>
                  <w:name w:val="Wybór1"/>
                  <w:enabled/>
                  <w:calcOnExit w:val="0"/>
                  <w:checkBox>
                    <w:sizeAuto/>
                    <w:default w:val="0"/>
                  </w:checkBox>
                </w:ffData>
              </w:fldChar>
            </w:r>
            <w:r w:rsidRPr="006E431D">
              <w:rPr>
                <w:rFonts w:cs="Calibri"/>
              </w:rPr>
              <w:instrText xml:space="preserve"> FORMCHECKBOX </w:instrText>
            </w:r>
            <w:r w:rsidR="00C61CDA">
              <w:rPr>
                <w:rFonts w:cs="Calibri"/>
              </w:rPr>
            </w:r>
            <w:r w:rsidR="00C61CDA">
              <w:rPr>
                <w:rFonts w:cs="Calibri"/>
              </w:rPr>
              <w:fldChar w:fldCharType="separate"/>
            </w:r>
            <w:r w:rsidRPr="006E431D">
              <w:rPr>
                <w:rFonts w:cs="Calibri"/>
              </w:rPr>
              <w:fldChar w:fldCharType="end"/>
            </w:r>
            <w:r w:rsidRPr="006E431D">
              <w:rPr>
                <w:rFonts w:cs="Calibri"/>
                <w:sz w:val="20"/>
              </w:rPr>
              <w:t xml:space="preserve"> </w:t>
            </w:r>
            <w:r w:rsidRPr="006E431D">
              <w:rPr>
                <w:rFonts w:cs="Calibri"/>
                <w:spacing w:val="-2"/>
              </w:rPr>
              <w:t>demografia</w:t>
            </w:r>
          </w:p>
          <w:p w14:paraId="2584A4BC" w14:textId="77777777" w:rsidR="003C3FD1" w:rsidRPr="006E431D" w:rsidRDefault="003C3FD1" w:rsidP="003C3FD1">
            <w:pPr>
              <w:spacing w:line="240" w:lineRule="auto"/>
              <w:rPr>
                <w:rFonts w:cs="Calibri"/>
              </w:rPr>
            </w:pPr>
            <w:r w:rsidRPr="006E431D">
              <w:rPr>
                <w:rFonts w:cs="Calibri"/>
              </w:rPr>
              <w:fldChar w:fldCharType="begin">
                <w:ffData>
                  <w:name w:val=""/>
                  <w:enabled/>
                  <w:calcOnExit w:val="0"/>
                  <w:checkBox>
                    <w:sizeAuto/>
                    <w:default w:val="0"/>
                  </w:checkBox>
                </w:ffData>
              </w:fldChar>
            </w:r>
            <w:r w:rsidRPr="006E431D">
              <w:rPr>
                <w:rFonts w:cs="Calibri"/>
              </w:rPr>
              <w:instrText xml:space="preserve"> FORMCHECKBOX </w:instrText>
            </w:r>
            <w:r w:rsidR="00C61CDA">
              <w:rPr>
                <w:rFonts w:cs="Calibri"/>
              </w:rPr>
            </w:r>
            <w:r w:rsidR="00C61CDA">
              <w:rPr>
                <w:rFonts w:cs="Calibri"/>
              </w:rPr>
              <w:fldChar w:fldCharType="separate"/>
            </w:r>
            <w:r w:rsidRPr="006E431D">
              <w:rPr>
                <w:rFonts w:cs="Calibri"/>
              </w:rPr>
              <w:fldChar w:fldCharType="end"/>
            </w:r>
            <w:r w:rsidRPr="006E431D">
              <w:rPr>
                <w:rFonts w:cs="Calibri"/>
                <w:sz w:val="20"/>
              </w:rPr>
              <w:t xml:space="preserve"> </w:t>
            </w:r>
            <w:r w:rsidRPr="006E431D">
              <w:rPr>
                <w:rFonts w:cs="Calibri"/>
              </w:rPr>
              <w:t>mienie państwowe</w:t>
            </w:r>
          </w:p>
        </w:tc>
        <w:tc>
          <w:tcPr>
            <w:tcW w:w="4765" w:type="dxa"/>
            <w:gridSpan w:val="11"/>
            <w:shd w:val="clear" w:color="auto" w:fill="FFFFFF"/>
          </w:tcPr>
          <w:p w14:paraId="6CB0792A" w14:textId="77777777" w:rsidR="003C3FD1" w:rsidRPr="006E431D" w:rsidRDefault="003C3FD1" w:rsidP="003C3FD1">
            <w:pPr>
              <w:spacing w:line="240" w:lineRule="auto"/>
              <w:rPr>
                <w:rFonts w:cs="Calibri"/>
              </w:rPr>
            </w:pPr>
          </w:p>
          <w:p w14:paraId="49253B4A" w14:textId="1FEEB87D" w:rsidR="003C3FD1" w:rsidRPr="006E431D" w:rsidRDefault="003C3FD1" w:rsidP="003C3FD1">
            <w:pPr>
              <w:spacing w:line="240" w:lineRule="auto"/>
              <w:rPr>
                <w:rFonts w:cs="Calibri"/>
                <w:spacing w:val="-2"/>
              </w:rPr>
            </w:pPr>
            <w:r w:rsidRPr="006E431D">
              <w:rPr>
                <w:rFonts w:cs="Calibri"/>
                <w:spacing w:val="-2"/>
              </w:rPr>
              <w:fldChar w:fldCharType="begin">
                <w:ffData>
                  <w:name w:val=""/>
                  <w:enabled/>
                  <w:calcOnExit w:val="0"/>
                  <w:checkBox>
                    <w:sizeAuto/>
                    <w:default w:val="1"/>
                  </w:checkBox>
                </w:ffData>
              </w:fldChar>
            </w:r>
            <w:r w:rsidRPr="006E431D">
              <w:rPr>
                <w:rFonts w:cs="Calibri"/>
                <w:spacing w:val="-2"/>
              </w:rPr>
              <w:instrText xml:space="preserve"> FORMCHECKBOX </w:instrText>
            </w:r>
            <w:r w:rsidR="00C61CDA">
              <w:rPr>
                <w:rFonts w:cs="Calibri"/>
                <w:spacing w:val="-2"/>
              </w:rPr>
            </w:r>
            <w:r w:rsidR="00C61CDA">
              <w:rPr>
                <w:rFonts w:cs="Calibri"/>
                <w:spacing w:val="-2"/>
              </w:rPr>
              <w:fldChar w:fldCharType="separate"/>
            </w:r>
            <w:r w:rsidRPr="006E431D">
              <w:rPr>
                <w:rFonts w:cs="Calibri"/>
                <w:spacing w:val="-2"/>
              </w:rPr>
              <w:fldChar w:fldCharType="end"/>
            </w:r>
            <w:r w:rsidRPr="006E431D">
              <w:rPr>
                <w:rFonts w:cs="Calibri"/>
                <w:spacing w:val="-2"/>
              </w:rPr>
              <w:t xml:space="preserve"> informatyzacja</w:t>
            </w:r>
          </w:p>
          <w:p w14:paraId="3460699D" w14:textId="77777777" w:rsidR="003C3FD1" w:rsidRPr="006E431D" w:rsidRDefault="003C3FD1" w:rsidP="003C3FD1">
            <w:pPr>
              <w:spacing w:line="240" w:lineRule="auto"/>
              <w:rPr>
                <w:rFonts w:cs="Calibri"/>
              </w:rPr>
            </w:pPr>
            <w:r w:rsidRPr="006E431D">
              <w:rPr>
                <w:rFonts w:cs="Calibri"/>
              </w:rPr>
              <w:fldChar w:fldCharType="begin">
                <w:ffData>
                  <w:name w:val="Wybór1"/>
                  <w:enabled/>
                  <w:calcOnExit w:val="0"/>
                  <w:checkBox>
                    <w:sizeAuto/>
                    <w:default w:val="0"/>
                  </w:checkBox>
                </w:ffData>
              </w:fldChar>
            </w:r>
            <w:r w:rsidRPr="006E431D">
              <w:rPr>
                <w:rFonts w:cs="Calibri"/>
              </w:rPr>
              <w:instrText xml:space="preserve"> FORMCHECKBOX </w:instrText>
            </w:r>
            <w:r w:rsidR="00C61CDA">
              <w:rPr>
                <w:rFonts w:cs="Calibri"/>
              </w:rPr>
            </w:r>
            <w:r w:rsidR="00C61CDA">
              <w:rPr>
                <w:rFonts w:cs="Calibri"/>
              </w:rPr>
              <w:fldChar w:fldCharType="separate"/>
            </w:r>
            <w:r w:rsidRPr="006E431D">
              <w:rPr>
                <w:rFonts w:cs="Calibri"/>
              </w:rPr>
              <w:fldChar w:fldCharType="end"/>
            </w:r>
            <w:r w:rsidRPr="006E431D">
              <w:rPr>
                <w:rFonts w:cs="Calibri"/>
                <w:sz w:val="20"/>
              </w:rPr>
              <w:t xml:space="preserve"> </w:t>
            </w:r>
            <w:r w:rsidRPr="006E431D">
              <w:rPr>
                <w:rFonts w:cs="Calibri"/>
                <w:spacing w:val="-2"/>
              </w:rPr>
              <w:t>zdrowie</w:t>
            </w:r>
          </w:p>
        </w:tc>
      </w:tr>
      <w:tr w:rsidR="003C3FD1" w:rsidRPr="006E431D" w14:paraId="07E1A7E5" w14:textId="77777777" w:rsidTr="003C3FD1">
        <w:trPr>
          <w:trHeight w:val="712"/>
        </w:trPr>
        <w:tc>
          <w:tcPr>
            <w:tcW w:w="1980" w:type="dxa"/>
            <w:gridSpan w:val="2"/>
            <w:shd w:val="clear" w:color="auto" w:fill="FFFFFF"/>
            <w:vAlign w:val="center"/>
          </w:tcPr>
          <w:p w14:paraId="0080E3B3" w14:textId="77777777" w:rsidR="003C3FD1" w:rsidRPr="006E431D" w:rsidRDefault="003C3FD1" w:rsidP="003C3FD1">
            <w:pPr>
              <w:spacing w:line="240" w:lineRule="auto"/>
              <w:rPr>
                <w:rFonts w:cs="Calibri"/>
              </w:rPr>
            </w:pPr>
            <w:r w:rsidRPr="006E431D">
              <w:rPr>
                <w:rFonts w:cs="Calibri"/>
              </w:rPr>
              <w:t>Omówienie wpływu</w:t>
            </w:r>
          </w:p>
        </w:tc>
        <w:tc>
          <w:tcPr>
            <w:tcW w:w="9355" w:type="dxa"/>
            <w:gridSpan w:val="25"/>
            <w:shd w:val="clear" w:color="auto" w:fill="FFFFFF"/>
            <w:vAlign w:val="center"/>
          </w:tcPr>
          <w:p w14:paraId="6BABFD0D" w14:textId="2BCFD6BF" w:rsidR="003C3FD1" w:rsidRPr="006E431D" w:rsidRDefault="003C3FD1" w:rsidP="003C3FD1">
            <w:pPr>
              <w:spacing w:line="240" w:lineRule="auto"/>
              <w:jc w:val="both"/>
              <w:rPr>
                <w:rFonts w:cs="Calibri"/>
                <w:spacing w:val="-2"/>
              </w:rPr>
            </w:pPr>
            <w:r w:rsidRPr="006E431D">
              <w:rPr>
                <w:rFonts w:cs="Calibri"/>
                <w:spacing w:val="-2"/>
              </w:rPr>
              <w:t>Realizacja PZIP przyczyni się do zapewnienia komplementarności wdrażanych rozwiązań i wypełnienia luk identyfikowanych w obszarze zintegrowanej informatyzacji państwa.</w:t>
            </w:r>
          </w:p>
          <w:p w14:paraId="4017D050" w14:textId="1B0581FD" w:rsidR="003C3FD1" w:rsidRPr="006E431D" w:rsidRDefault="003C3FD1" w:rsidP="003C3FD1">
            <w:pPr>
              <w:spacing w:line="240" w:lineRule="auto"/>
              <w:jc w:val="both"/>
              <w:rPr>
                <w:rFonts w:cs="Calibri"/>
                <w:spacing w:val="-2"/>
              </w:rPr>
            </w:pPr>
            <w:r w:rsidRPr="006E431D">
              <w:rPr>
                <w:rFonts w:cs="Calibri"/>
                <w:spacing w:val="-2"/>
              </w:rPr>
              <w:t>Umacniane będą mechanizmy koordynacji procesu informatyzacji państwa. Uporządkowaniu procesu zarządzania środowiskiem systemów teleinformatycznych państwa posłuży AIP, która jest formalnym opisem sposobu zorganizowania dziedzinowych systemów informacyjnych, będących w gestii różnych instytucji państwa, wraz z realizującymi ich funkcjonalność systemami teleinformatycznymi, z uwzględnieniem interakcji z otoczeniem oraz metody zarządzania ich rozwojem, zgodnie z założeniami wynikającymi z PZIP.</w:t>
            </w:r>
          </w:p>
          <w:p w14:paraId="31F10F38" w14:textId="3D5874EB" w:rsidR="003C3FD1" w:rsidRPr="006E431D" w:rsidRDefault="003C3FD1" w:rsidP="003C3FD1">
            <w:pPr>
              <w:spacing w:line="240" w:lineRule="auto"/>
              <w:jc w:val="both"/>
              <w:rPr>
                <w:rFonts w:cs="Calibri"/>
                <w:spacing w:val="-2"/>
              </w:rPr>
            </w:pPr>
            <w:r w:rsidRPr="006E431D">
              <w:rPr>
                <w:rFonts w:cs="Calibri"/>
                <w:spacing w:val="-2"/>
              </w:rPr>
              <w:t>Szerokie wykorzystanie nowoczesnych technologii cyfrowych do procesu usprawniania działania administracji publicznej na rzecz obywateli i przedsiębiorców przyczyni się do podniesienia komfortu obywateli w relacjach z państwem. Usprawnienie funkcjonowania jednostek administracji publicznej przez budowę nowoczesnych i uniwersalnych rozwiązań dla zaplecza administracji (</w:t>
            </w:r>
            <w:proofErr w:type="spellStart"/>
            <w:r w:rsidRPr="006E431D">
              <w:rPr>
                <w:rFonts w:cs="Calibri"/>
                <w:i/>
                <w:spacing w:val="-2"/>
              </w:rPr>
              <w:t>back-office</w:t>
            </w:r>
            <w:proofErr w:type="spellEnd"/>
            <w:r w:rsidRPr="006E431D">
              <w:rPr>
                <w:rFonts w:cs="Calibri"/>
                <w:spacing w:val="-2"/>
              </w:rPr>
              <w:t xml:space="preserve">), będzie wspierać jej rzeczywiste potrzeby biznesowe a w efekcie posłuży do uzyskania sprawnej i bezpiecznej wymiany informacji, ujednolicenia procedur i osiągnięcia wysokiej jakości przetwarzanych danych.  </w:t>
            </w:r>
          </w:p>
        </w:tc>
      </w:tr>
      <w:tr w:rsidR="003C3FD1" w:rsidRPr="006E431D" w14:paraId="58CE1355" w14:textId="77777777" w:rsidTr="001F548B">
        <w:trPr>
          <w:trHeight w:val="142"/>
        </w:trPr>
        <w:tc>
          <w:tcPr>
            <w:tcW w:w="11335" w:type="dxa"/>
            <w:gridSpan w:val="27"/>
            <w:shd w:val="clear" w:color="auto" w:fill="99CCFF"/>
          </w:tcPr>
          <w:p w14:paraId="76F2B9C8" w14:textId="506B736D" w:rsidR="003C3FD1" w:rsidRPr="006E431D" w:rsidRDefault="003C3FD1" w:rsidP="003C3FD1">
            <w:pPr>
              <w:widowControl/>
              <w:numPr>
                <w:ilvl w:val="0"/>
                <w:numId w:val="1"/>
              </w:numPr>
              <w:autoSpaceDE/>
              <w:autoSpaceDN/>
              <w:adjustRightInd/>
              <w:spacing w:before="60" w:after="60" w:line="240" w:lineRule="auto"/>
              <w:ind w:left="318" w:hanging="284"/>
              <w:jc w:val="both"/>
              <w:rPr>
                <w:rFonts w:cs="Calibri"/>
                <w:b/>
              </w:rPr>
            </w:pPr>
            <w:r w:rsidRPr="006E431D">
              <w:rPr>
                <w:rFonts w:cs="Calibri"/>
                <w:b/>
                <w:spacing w:val="-2"/>
                <w:sz w:val="21"/>
                <w:szCs w:val="21"/>
              </w:rPr>
              <w:t xml:space="preserve"> Planowane wykonanie przepisów aktu prawnego</w:t>
            </w:r>
          </w:p>
        </w:tc>
      </w:tr>
      <w:tr w:rsidR="003C3FD1" w:rsidRPr="006E431D" w14:paraId="1638CEF6" w14:textId="77777777" w:rsidTr="001F548B">
        <w:trPr>
          <w:trHeight w:val="142"/>
        </w:trPr>
        <w:tc>
          <w:tcPr>
            <w:tcW w:w="11335" w:type="dxa"/>
            <w:gridSpan w:val="27"/>
            <w:shd w:val="clear" w:color="auto" w:fill="FFFFFF"/>
          </w:tcPr>
          <w:p w14:paraId="6EAA4C2A" w14:textId="7A2FD039" w:rsidR="003C3FD1" w:rsidRPr="006E431D" w:rsidRDefault="003C3FD1" w:rsidP="003C3FD1">
            <w:pPr>
              <w:spacing w:line="240" w:lineRule="auto"/>
              <w:jc w:val="both"/>
              <w:rPr>
                <w:rFonts w:cs="Calibri"/>
                <w:spacing w:val="-2"/>
              </w:rPr>
            </w:pPr>
            <w:r w:rsidRPr="006E431D">
              <w:rPr>
                <w:rFonts w:cs="Calibri"/>
                <w:spacing w:val="-2"/>
              </w:rPr>
              <w:t>Postęp w realizacji Planu działań wszystkich resortów, służących realizacji założeń Programu, będzie podlegał stałemu monitoringowi w ramach systemu monitorowania ustalonego dla Strategii na rzecz Odpowiedzialnego Rozwoju oraz dziewięciu strategii sektorowych, jako jeden z projektów strategicznych wpływający na osiągnięcie ich celów.</w:t>
            </w:r>
          </w:p>
        </w:tc>
      </w:tr>
      <w:tr w:rsidR="003C3FD1" w:rsidRPr="006E431D" w14:paraId="6E7D2446" w14:textId="77777777" w:rsidTr="001F548B">
        <w:trPr>
          <w:trHeight w:val="142"/>
        </w:trPr>
        <w:tc>
          <w:tcPr>
            <w:tcW w:w="11335" w:type="dxa"/>
            <w:gridSpan w:val="27"/>
            <w:shd w:val="clear" w:color="auto" w:fill="99CCFF"/>
          </w:tcPr>
          <w:p w14:paraId="1C6875D5" w14:textId="77777777" w:rsidR="003C3FD1" w:rsidRPr="006E431D" w:rsidRDefault="003C3FD1" w:rsidP="003C3FD1">
            <w:pPr>
              <w:widowControl/>
              <w:numPr>
                <w:ilvl w:val="0"/>
                <w:numId w:val="1"/>
              </w:numPr>
              <w:autoSpaceDE/>
              <w:autoSpaceDN/>
              <w:adjustRightInd/>
              <w:spacing w:before="60" w:after="60" w:line="240" w:lineRule="auto"/>
              <w:ind w:left="318" w:hanging="284"/>
              <w:jc w:val="both"/>
              <w:rPr>
                <w:rFonts w:cs="Calibri"/>
                <w:b/>
              </w:rPr>
            </w:pPr>
            <w:r w:rsidRPr="006E431D">
              <w:rPr>
                <w:rFonts w:cs="Calibri"/>
                <w:b/>
              </w:rPr>
              <w:t xml:space="preserve"> </w:t>
            </w:r>
            <w:r w:rsidRPr="006E431D">
              <w:rPr>
                <w:rFonts w:cs="Calibri"/>
                <w:b/>
                <w:spacing w:val="-2"/>
                <w:sz w:val="21"/>
                <w:szCs w:val="21"/>
              </w:rPr>
              <w:t>W jaki sposób i kiedy nastąpi ewaluacja efektów projektu oraz jakie mierniki zostaną zastosowane?</w:t>
            </w:r>
          </w:p>
        </w:tc>
      </w:tr>
      <w:tr w:rsidR="003C3FD1" w:rsidRPr="006E431D" w14:paraId="20CAF2D6" w14:textId="77777777" w:rsidTr="001F548B">
        <w:trPr>
          <w:trHeight w:val="142"/>
        </w:trPr>
        <w:tc>
          <w:tcPr>
            <w:tcW w:w="11335" w:type="dxa"/>
            <w:gridSpan w:val="27"/>
            <w:shd w:val="clear" w:color="auto" w:fill="FFFFFF"/>
          </w:tcPr>
          <w:p w14:paraId="51E57E99" w14:textId="700F3DEF" w:rsidR="003C3FD1" w:rsidRPr="006E431D" w:rsidRDefault="003C3FD1" w:rsidP="003C3FD1">
            <w:pPr>
              <w:spacing w:line="240" w:lineRule="auto"/>
              <w:jc w:val="both"/>
              <w:rPr>
                <w:rFonts w:cs="Calibri"/>
                <w:spacing w:val="-2"/>
              </w:rPr>
            </w:pPr>
            <w:r w:rsidRPr="006E431D">
              <w:rPr>
                <w:rFonts w:cs="Calibri"/>
                <w:spacing w:val="-2"/>
              </w:rPr>
              <w:t>Efekty Programu będą monitorowane w oparciu o ustalone wskaźniki, które stanowią dane dostępne z aktualnie prowadzonych zarówno w Polsce, jak i na poziomie europejskim badań, tj.:</w:t>
            </w:r>
          </w:p>
          <w:p w14:paraId="6C36A672" w14:textId="2C89EC44" w:rsidR="003C3FD1" w:rsidRPr="006E431D" w:rsidRDefault="003C3FD1" w:rsidP="003C3FD1">
            <w:pPr>
              <w:widowControl/>
              <w:autoSpaceDE/>
              <w:autoSpaceDN/>
              <w:adjustRightInd/>
              <w:spacing w:line="240" w:lineRule="auto"/>
              <w:ind w:left="360"/>
              <w:jc w:val="both"/>
              <w:rPr>
                <w:rFonts w:cs="Calibri"/>
                <w:spacing w:val="-2"/>
              </w:rPr>
            </w:pPr>
            <w:r w:rsidRPr="006E431D">
              <w:rPr>
                <w:rFonts w:cs="Calibri"/>
                <w:spacing w:val="-2"/>
              </w:rPr>
              <w:t>1) poziom zorientowania na użytkownika e-usług;</w:t>
            </w:r>
          </w:p>
          <w:p w14:paraId="079C4EB7" w14:textId="3342C0CB" w:rsidR="003C3FD1" w:rsidRPr="006E431D" w:rsidRDefault="003C3FD1" w:rsidP="003C3FD1">
            <w:pPr>
              <w:widowControl/>
              <w:autoSpaceDE/>
              <w:autoSpaceDN/>
              <w:adjustRightInd/>
              <w:spacing w:line="240" w:lineRule="auto"/>
              <w:ind w:left="360"/>
              <w:jc w:val="both"/>
              <w:rPr>
                <w:rFonts w:cs="Calibri"/>
                <w:spacing w:val="-2"/>
              </w:rPr>
            </w:pPr>
            <w:r w:rsidRPr="006E431D">
              <w:rPr>
                <w:rFonts w:cs="Calibri"/>
                <w:spacing w:val="-2"/>
              </w:rPr>
              <w:t>2) odsetek osób korzystających z Internetu w kontaktach z administracją publiczną;</w:t>
            </w:r>
          </w:p>
          <w:p w14:paraId="12847A28" w14:textId="5C09A677" w:rsidR="003C3FD1" w:rsidRPr="006E431D" w:rsidRDefault="003C3FD1" w:rsidP="003C3FD1">
            <w:pPr>
              <w:widowControl/>
              <w:autoSpaceDE/>
              <w:autoSpaceDN/>
              <w:adjustRightInd/>
              <w:spacing w:line="240" w:lineRule="auto"/>
              <w:ind w:left="360"/>
              <w:jc w:val="both"/>
              <w:rPr>
                <w:rFonts w:cs="Times New Roman"/>
                <w:spacing w:val="-2"/>
              </w:rPr>
            </w:pPr>
            <w:r w:rsidRPr="006E431D">
              <w:rPr>
                <w:rFonts w:cs="Calibri"/>
                <w:spacing w:val="-2"/>
              </w:rPr>
              <w:t xml:space="preserve">3) odsetek urzędów administracji państwowej korzystających z systemu elektronicznego zarządzania </w:t>
            </w:r>
            <w:r w:rsidRPr="006E431D">
              <w:rPr>
                <w:rFonts w:cs="Times New Roman"/>
                <w:spacing w:val="-2"/>
              </w:rPr>
              <w:t>dokumentacją jako podstawowego sposobu dokumentowania przebiegu załatwiania i rozstrzygania spraw;</w:t>
            </w:r>
          </w:p>
          <w:p w14:paraId="10214C98" w14:textId="09034663" w:rsidR="003C3FD1" w:rsidRPr="006E431D" w:rsidRDefault="003C3FD1" w:rsidP="003C3FD1">
            <w:pPr>
              <w:widowControl/>
              <w:autoSpaceDE/>
              <w:autoSpaceDN/>
              <w:adjustRightInd/>
              <w:spacing w:line="240" w:lineRule="auto"/>
              <w:ind w:left="360"/>
              <w:jc w:val="both"/>
              <w:rPr>
                <w:rFonts w:cs="Times New Roman"/>
                <w:spacing w:val="-2"/>
              </w:rPr>
            </w:pPr>
            <w:r w:rsidRPr="006E431D">
              <w:rPr>
                <w:rFonts w:cs="Times New Roman"/>
              </w:rPr>
              <w:t>4) udział dokumentów elektronicznych wysyłanych przy wykorzystaniu elektronicznej skrzynki podawczej w korespondencji wychodzącej z urzędów administracji państwowej;</w:t>
            </w:r>
          </w:p>
          <w:p w14:paraId="7F4F026E" w14:textId="7100EFE4" w:rsidR="003C3FD1" w:rsidRPr="006E431D" w:rsidRDefault="003C3FD1" w:rsidP="003C3FD1">
            <w:pPr>
              <w:widowControl/>
              <w:autoSpaceDE/>
              <w:autoSpaceDN/>
              <w:adjustRightInd/>
              <w:spacing w:line="240" w:lineRule="auto"/>
              <w:ind w:left="360"/>
              <w:jc w:val="both"/>
              <w:rPr>
                <w:rFonts w:cs="Calibri"/>
                <w:spacing w:val="-2"/>
              </w:rPr>
            </w:pPr>
            <w:r w:rsidRPr="006E431D">
              <w:rPr>
                <w:rFonts w:cs="Calibri"/>
                <w:spacing w:val="-2"/>
              </w:rPr>
              <w:t>5) odsetek osób posiadających profil zaufany;</w:t>
            </w:r>
          </w:p>
          <w:p w14:paraId="1C8B7CD1" w14:textId="4139ECC0" w:rsidR="003C3FD1" w:rsidRPr="006E431D" w:rsidRDefault="003C3FD1" w:rsidP="003C3FD1">
            <w:pPr>
              <w:widowControl/>
              <w:autoSpaceDE/>
              <w:autoSpaceDN/>
              <w:adjustRightInd/>
              <w:spacing w:line="240" w:lineRule="auto"/>
              <w:ind w:left="360"/>
              <w:jc w:val="both"/>
              <w:rPr>
                <w:rFonts w:cs="Calibri"/>
                <w:spacing w:val="-2"/>
              </w:rPr>
            </w:pPr>
            <w:r w:rsidRPr="006E431D">
              <w:rPr>
                <w:rFonts w:cs="Calibri"/>
                <w:spacing w:val="-2"/>
              </w:rPr>
              <w:t>6) odsetek osób posiadających podstawowe lub ponadpodstawowe umiejętności cyfrowe.</w:t>
            </w:r>
          </w:p>
          <w:p w14:paraId="68C320B7" w14:textId="5DFAE773" w:rsidR="003C3FD1" w:rsidRPr="006E431D" w:rsidRDefault="003C3FD1" w:rsidP="003C3FD1">
            <w:pPr>
              <w:spacing w:line="240" w:lineRule="auto"/>
              <w:jc w:val="both"/>
              <w:rPr>
                <w:rFonts w:cs="Calibri"/>
                <w:spacing w:val="-2"/>
              </w:rPr>
            </w:pPr>
            <w:r w:rsidRPr="006E431D">
              <w:rPr>
                <w:rFonts w:cs="Calibri"/>
                <w:spacing w:val="-2"/>
              </w:rPr>
              <w:t xml:space="preserve">Zakłada się, że zamykający realizację PZIP przegląd wyników </w:t>
            </w:r>
            <w:r w:rsidRPr="006E431D">
              <w:rPr>
                <w:rFonts w:cs="Calibri"/>
                <w:i/>
                <w:spacing w:val="-2"/>
              </w:rPr>
              <w:t>ex-post</w:t>
            </w:r>
            <w:r w:rsidRPr="006E431D">
              <w:rPr>
                <w:rFonts w:cs="Calibri"/>
                <w:spacing w:val="-2"/>
              </w:rPr>
              <w:t xml:space="preserve"> zostanie przeprowadzony do końca roku 2023.</w:t>
            </w:r>
          </w:p>
        </w:tc>
      </w:tr>
      <w:tr w:rsidR="003C3FD1" w:rsidRPr="006E431D" w14:paraId="424B00FF" w14:textId="77777777" w:rsidTr="001F548B">
        <w:trPr>
          <w:trHeight w:val="142"/>
        </w:trPr>
        <w:tc>
          <w:tcPr>
            <w:tcW w:w="11335" w:type="dxa"/>
            <w:gridSpan w:val="27"/>
            <w:shd w:val="clear" w:color="auto" w:fill="99CCFF"/>
          </w:tcPr>
          <w:p w14:paraId="24D2B3DE" w14:textId="7EA731EF" w:rsidR="003C3FD1" w:rsidRPr="006E431D" w:rsidRDefault="003C3FD1" w:rsidP="003C3FD1">
            <w:pPr>
              <w:widowControl/>
              <w:numPr>
                <w:ilvl w:val="0"/>
                <w:numId w:val="1"/>
              </w:numPr>
              <w:autoSpaceDE/>
              <w:autoSpaceDN/>
              <w:adjustRightInd/>
              <w:spacing w:before="60" w:after="60" w:line="240" w:lineRule="auto"/>
              <w:ind w:left="318" w:hanging="284"/>
              <w:jc w:val="both"/>
              <w:rPr>
                <w:rFonts w:cs="Calibri"/>
                <w:b/>
                <w:spacing w:val="-2"/>
              </w:rPr>
            </w:pPr>
            <w:r w:rsidRPr="006E431D">
              <w:rPr>
                <w:rFonts w:cs="Calibri"/>
                <w:b/>
                <w:spacing w:val="-2"/>
              </w:rPr>
              <w:t xml:space="preserve"> Załączniki </w:t>
            </w:r>
            <w:r w:rsidRPr="006E431D">
              <w:rPr>
                <w:rFonts w:cs="Calibri"/>
                <w:b/>
                <w:spacing w:val="-2"/>
                <w:sz w:val="21"/>
                <w:szCs w:val="21"/>
              </w:rPr>
              <w:t>(istotne dokumenty źródłowe, badania, analizy itp.</w:t>
            </w:r>
            <w:r w:rsidRPr="006E431D">
              <w:rPr>
                <w:rFonts w:cs="Calibri"/>
                <w:b/>
                <w:spacing w:val="-2"/>
              </w:rPr>
              <w:t xml:space="preserve">) </w:t>
            </w:r>
          </w:p>
        </w:tc>
      </w:tr>
      <w:tr w:rsidR="003C3FD1" w:rsidRPr="006E431D" w14:paraId="135D2020" w14:textId="77777777" w:rsidTr="001F548B">
        <w:trPr>
          <w:trHeight w:val="142"/>
        </w:trPr>
        <w:tc>
          <w:tcPr>
            <w:tcW w:w="11335" w:type="dxa"/>
            <w:gridSpan w:val="27"/>
            <w:shd w:val="clear" w:color="auto" w:fill="FFFFFF"/>
          </w:tcPr>
          <w:p w14:paraId="52721D10" w14:textId="24763FA6" w:rsidR="003C3FD1" w:rsidRPr="006E431D" w:rsidRDefault="003C3FD1" w:rsidP="003C3FD1">
            <w:pPr>
              <w:spacing w:line="240" w:lineRule="auto"/>
              <w:jc w:val="both"/>
              <w:rPr>
                <w:rFonts w:cs="Calibri"/>
                <w:i/>
                <w:spacing w:val="-2"/>
                <w:sz w:val="18"/>
                <w:szCs w:val="18"/>
              </w:rPr>
            </w:pPr>
            <w:r w:rsidRPr="006E431D">
              <w:rPr>
                <w:rFonts w:cs="Calibri"/>
                <w:i/>
                <w:spacing w:val="-2"/>
                <w:sz w:val="18"/>
                <w:szCs w:val="18"/>
              </w:rPr>
              <w:t>Załącznik do projektu OSR – tabela szacowania kosztów realizacji projektów ujętych w załączniku nr 2 do Programu Zintegrowanej Informatyzacji Państwa – Plan działań wszystkich resortów, służących realizacji założeń Programu.</w:t>
            </w:r>
          </w:p>
          <w:p w14:paraId="2FB78671" w14:textId="42EAC785" w:rsidR="003C3FD1" w:rsidRPr="006E431D" w:rsidRDefault="003C3FD1" w:rsidP="003C3FD1">
            <w:pPr>
              <w:spacing w:line="240" w:lineRule="auto"/>
              <w:jc w:val="both"/>
              <w:rPr>
                <w:rFonts w:cs="Calibri"/>
                <w:i/>
                <w:spacing w:val="-2"/>
                <w:sz w:val="18"/>
                <w:szCs w:val="18"/>
              </w:rPr>
            </w:pPr>
            <w:r w:rsidRPr="006E431D">
              <w:rPr>
                <w:rFonts w:cs="Calibri"/>
                <w:i/>
                <w:spacing w:val="-2"/>
                <w:sz w:val="18"/>
                <w:szCs w:val="18"/>
              </w:rPr>
              <w:t>Zakłada się, że załącznik będzie ulegał zmianom na dalszych etapach prac legislacyjnych</w:t>
            </w:r>
            <w:r>
              <w:rPr>
                <w:rFonts w:cs="Calibri"/>
                <w:i/>
                <w:spacing w:val="-2"/>
                <w:sz w:val="18"/>
                <w:szCs w:val="18"/>
              </w:rPr>
              <w:t>.</w:t>
            </w:r>
            <w:r w:rsidRPr="006E431D">
              <w:rPr>
                <w:rFonts w:cs="Calibri"/>
                <w:i/>
                <w:spacing w:val="-2"/>
                <w:sz w:val="18"/>
                <w:szCs w:val="18"/>
              </w:rPr>
              <w:t xml:space="preserve"> </w:t>
            </w:r>
          </w:p>
          <w:p w14:paraId="69E50E29" w14:textId="77777777" w:rsidR="003C3FD1" w:rsidRPr="006E431D" w:rsidRDefault="003C3FD1" w:rsidP="003C3FD1">
            <w:pPr>
              <w:spacing w:line="240" w:lineRule="auto"/>
              <w:jc w:val="both"/>
              <w:rPr>
                <w:rFonts w:cs="Calibri"/>
                <w:spacing w:val="-2"/>
              </w:rPr>
            </w:pPr>
          </w:p>
        </w:tc>
      </w:tr>
    </w:tbl>
    <w:p w14:paraId="74F89B01" w14:textId="77777777" w:rsidR="004B3763" w:rsidRPr="006E431D" w:rsidRDefault="004B3763" w:rsidP="009418CF">
      <w:pPr>
        <w:jc w:val="both"/>
      </w:pPr>
    </w:p>
    <w:sectPr w:rsidR="004B3763" w:rsidRPr="006E431D">
      <w:footerReference w:type="default" r:id="rId10"/>
      <w:pgSz w:w="11907" w:h="16840"/>
      <w:pgMar w:top="1400" w:right="1400" w:bottom="1400" w:left="1400"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716E7B" w14:textId="77777777" w:rsidR="00C61CDA" w:rsidRDefault="00C61CDA">
      <w:r>
        <w:separator/>
      </w:r>
    </w:p>
  </w:endnote>
  <w:endnote w:type="continuationSeparator" w:id="0">
    <w:p w14:paraId="5E239E03" w14:textId="77777777" w:rsidR="00C61CDA" w:rsidRDefault="00C61CDA">
      <w:r>
        <w:continuationSeparator/>
      </w:r>
    </w:p>
  </w:endnote>
  <w:endnote w:type="continuationNotice" w:id="1">
    <w:p w14:paraId="0148D65C" w14:textId="77777777" w:rsidR="00C61CDA" w:rsidRDefault="00C61CD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F68DF" w14:textId="00251843" w:rsidR="008B717F" w:rsidRDefault="008B717F">
    <w:pPr>
      <w:spacing w:line="320" w:lineRule="atLea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C6D361" w14:textId="77777777" w:rsidR="00C61CDA" w:rsidRDefault="00C61CDA">
      <w:r>
        <w:separator/>
      </w:r>
    </w:p>
  </w:footnote>
  <w:footnote w:type="continuationSeparator" w:id="0">
    <w:p w14:paraId="0A138FE9" w14:textId="77777777" w:rsidR="00C61CDA" w:rsidRDefault="00C61CDA">
      <w:r>
        <w:continuationSeparator/>
      </w:r>
    </w:p>
  </w:footnote>
  <w:footnote w:type="continuationNotice" w:id="1">
    <w:p w14:paraId="180AE093" w14:textId="77777777" w:rsidR="00C61CDA" w:rsidRDefault="00C61CDA">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D09DA"/>
    <w:multiLevelType w:val="hybridMultilevel"/>
    <w:tmpl w:val="0D2EEEBE"/>
    <w:lvl w:ilvl="0" w:tplc="04150001">
      <w:start w:val="1"/>
      <w:numFmt w:val="bullet"/>
      <w:lvlText w:val=""/>
      <w:lvlJc w:val="left"/>
      <w:pPr>
        <w:ind w:left="1230" w:hanging="360"/>
      </w:pPr>
      <w:rPr>
        <w:rFonts w:ascii="Symbol" w:hAnsi="Symbol" w:hint="default"/>
      </w:rPr>
    </w:lvl>
    <w:lvl w:ilvl="1" w:tplc="04150003" w:tentative="1">
      <w:start w:val="1"/>
      <w:numFmt w:val="bullet"/>
      <w:lvlText w:val="o"/>
      <w:lvlJc w:val="left"/>
      <w:pPr>
        <w:ind w:left="1950" w:hanging="360"/>
      </w:pPr>
      <w:rPr>
        <w:rFonts w:ascii="Courier New" w:hAnsi="Courier New" w:cs="Courier New" w:hint="default"/>
      </w:rPr>
    </w:lvl>
    <w:lvl w:ilvl="2" w:tplc="04150005" w:tentative="1">
      <w:start w:val="1"/>
      <w:numFmt w:val="bullet"/>
      <w:lvlText w:val=""/>
      <w:lvlJc w:val="left"/>
      <w:pPr>
        <w:ind w:left="2670" w:hanging="360"/>
      </w:pPr>
      <w:rPr>
        <w:rFonts w:ascii="Wingdings" w:hAnsi="Wingdings" w:hint="default"/>
      </w:rPr>
    </w:lvl>
    <w:lvl w:ilvl="3" w:tplc="04150001" w:tentative="1">
      <w:start w:val="1"/>
      <w:numFmt w:val="bullet"/>
      <w:lvlText w:val=""/>
      <w:lvlJc w:val="left"/>
      <w:pPr>
        <w:ind w:left="3390" w:hanging="360"/>
      </w:pPr>
      <w:rPr>
        <w:rFonts w:ascii="Symbol" w:hAnsi="Symbol" w:hint="default"/>
      </w:rPr>
    </w:lvl>
    <w:lvl w:ilvl="4" w:tplc="04150003" w:tentative="1">
      <w:start w:val="1"/>
      <w:numFmt w:val="bullet"/>
      <w:lvlText w:val="o"/>
      <w:lvlJc w:val="left"/>
      <w:pPr>
        <w:ind w:left="4110" w:hanging="360"/>
      </w:pPr>
      <w:rPr>
        <w:rFonts w:ascii="Courier New" w:hAnsi="Courier New" w:cs="Courier New" w:hint="default"/>
      </w:rPr>
    </w:lvl>
    <w:lvl w:ilvl="5" w:tplc="04150005" w:tentative="1">
      <w:start w:val="1"/>
      <w:numFmt w:val="bullet"/>
      <w:lvlText w:val=""/>
      <w:lvlJc w:val="left"/>
      <w:pPr>
        <w:ind w:left="4830" w:hanging="360"/>
      </w:pPr>
      <w:rPr>
        <w:rFonts w:ascii="Wingdings" w:hAnsi="Wingdings" w:hint="default"/>
      </w:rPr>
    </w:lvl>
    <w:lvl w:ilvl="6" w:tplc="04150001" w:tentative="1">
      <w:start w:val="1"/>
      <w:numFmt w:val="bullet"/>
      <w:lvlText w:val=""/>
      <w:lvlJc w:val="left"/>
      <w:pPr>
        <w:ind w:left="5550" w:hanging="360"/>
      </w:pPr>
      <w:rPr>
        <w:rFonts w:ascii="Symbol" w:hAnsi="Symbol" w:hint="default"/>
      </w:rPr>
    </w:lvl>
    <w:lvl w:ilvl="7" w:tplc="04150003" w:tentative="1">
      <w:start w:val="1"/>
      <w:numFmt w:val="bullet"/>
      <w:lvlText w:val="o"/>
      <w:lvlJc w:val="left"/>
      <w:pPr>
        <w:ind w:left="6270" w:hanging="360"/>
      </w:pPr>
      <w:rPr>
        <w:rFonts w:ascii="Courier New" w:hAnsi="Courier New" w:cs="Courier New" w:hint="default"/>
      </w:rPr>
    </w:lvl>
    <w:lvl w:ilvl="8" w:tplc="04150005" w:tentative="1">
      <w:start w:val="1"/>
      <w:numFmt w:val="bullet"/>
      <w:lvlText w:val=""/>
      <w:lvlJc w:val="left"/>
      <w:pPr>
        <w:ind w:left="6990" w:hanging="360"/>
      </w:pPr>
      <w:rPr>
        <w:rFonts w:ascii="Wingdings" w:hAnsi="Wingdings" w:hint="default"/>
      </w:rPr>
    </w:lvl>
  </w:abstractNum>
  <w:abstractNum w:abstractNumId="1" w15:restartNumberingAfterBreak="0">
    <w:nsid w:val="0315654D"/>
    <w:multiLevelType w:val="hybridMultilevel"/>
    <w:tmpl w:val="52EC7BD0"/>
    <w:lvl w:ilvl="0" w:tplc="E6F626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1F736A"/>
    <w:multiLevelType w:val="hybridMultilevel"/>
    <w:tmpl w:val="1CB2544A"/>
    <w:lvl w:ilvl="0" w:tplc="04150001">
      <w:start w:val="1"/>
      <w:numFmt w:val="bullet"/>
      <w:lvlText w:val=""/>
      <w:lvlJc w:val="left"/>
      <w:pPr>
        <w:ind w:left="1061" w:hanging="360"/>
      </w:pPr>
      <w:rPr>
        <w:rFonts w:ascii="Symbol" w:hAnsi="Symbol" w:hint="default"/>
      </w:rPr>
    </w:lvl>
    <w:lvl w:ilvl="1" w:tplc="04150003" w:tentative="1">
      <w:start w:val="1"/>
      <w:numFmt w:val="bullet"/>
      <w:lvlText w:val="o"/>
      <w:lvlJc w:val="left"/>
      <w:pPr>
        <w:ind w:left="1781" w:hanging="360"/>
      </w:pPr>
      <w:rPr>
        <w:rFonts w:ascii="Courier New" w:hAnsi="Courier New" w:cs="Courier New" w:hint="default"/>
      </w:rPr>
    </w:lvl>
    <w:lvl w:ilvl="2" w:tplc="04150005" w:tentative="1">
      <w:start w:val="1"/>
      <w:numFmt w:val="bullet"/>
      <w:lvlText w:val=""/>
      <w:lvlJc w:val="left"/>
      <w:pPr>
        <w:ind w:left="2501" w:hanging="360"/>
      </w:pPr>
      <w:rPr>
        <w:rFonts w:ascii="Wingdings" w:hAnsi="Wingdings" w:hint="default"/>
      </w:rPr>
    </w:lvl>
    <w:lvl w:ilvl="3" w:tplc="04150001" w:tentative="1">
      <w:start w:val="1"/>
      <w:numFmt w:val="bullet"/>
      <w:lvlText w:val=""/>
      <w:lvlJc w:val="left"/>
      <w:pPr>
        <w:ind w:left="3221" w:hanging="360"/>
      </w:pPr>
      <w:rPr>
        <w:rFonts w:ascii="Symbol" w:hAnsi="Symbol" w:hint="default"/>
      </w:rPr>
    </w:lvl>
    <w:lvl w:ilvl="4" w:tplc="04150003" w:tentative="1">
      <w:start w:val="1"/>
      <w:numFmt w:val="bullet"/>
      <w:lvlText w:val="o"/>
      <w:lvlJc w:val="left"/>
      <w:pPr>
        <w:ind w:left="3941" w:hanging="360"/>
      </w:pPr>
      <w:rPr>
        <w:rFonts w:ascii="Courier New" w:hAnsi="Courier New" w:cs="Courier New" w:hint="default"/>
      </w:rPr>
    </w:lvl>
    <w:lvl w:ilvl="5" w:tplc="04150005" w:tentative="1">
      <w:start w:val="1"/>
      <w:numFmt w:val="bullet"/>
      <w:lvlText w:val=""/>
      <w:lvlJc w:val="left"/>
      <w:pPr>
        <w:ind w:left="4661" w:hanging="360"/>
      </w:pPr>
      <w:rPr>
        <w:rFonts w:ascii="Wingdings" w:hAnsi="Wingdings" w:hint="default"/>
      </w:rPr>
    </w:lvl>
    <w:lvl w:ilvl="6" w:tplc="04150001" w:tentative="1">
      <w:start w:val="1"/>
      <w:numFmt w:val="bullet"/>
      <w:lvlText w:val=""/>
      <w:lvlJc w:val="left"/>
      <w:pPr>
        <w:ind w:left="5381" w:hanging="360"/>
      </w:pPr>
      <w:rPr>
        <w:rFonts w:ascii="Symbol" w:hAnsi="Symbol" w:hint="default"/>
      </w:rPr>
    </w:lvl>
    <w:lvl w:ilvl="7" w:tplc="04150003" w:tentative="1">
      <w:start w:val="1"/>
      <w:numFmt w:val="bullet"/>
      <w:lvlText w:val="o"/>
      <w:lvlJc w:val="left"/>
      <w:pPr>
        <w:ind w:left="6101" w:hanging="360"/>
      </w:pPr>
      <w:rPr>
        <w:rFonts w:ascii="Courier New" w:hAnsi="Courier New" w:cs="Courier New" w:hint="default"/>
      </w:rPr>
    </w:lvl>
    <w:lvl w:ilvl="8" w:tplc="04150005" w:tentative="1">
      <w:start w:val="1"/>
      <w:numFmt w:val="bullet"/>
      <w:lvlText w:val=""/>
      <w:lvlJc w:val="left"/>
      <w:pPr>
        <w:ind w:left="6821" w:hanging="360"/>
      </w:pPr>
      <w:rPr>
        <w:rFonts w:ascii="Wingdings" w:hAnsi="Wingdings" w:hint="default"/>
      </w:rPr>
    </w:lvl>
  </w:abstractNum>
  <w:abstractNum w:abstractNumId="3" w15:restartNumberingAfterBreak="0">
    <w:nsid w:val="0A6200C4"/>
    <w:multiLevelType w:val="hybridMultilevel"/>
    <w:tmpl w:val="4D0AC5D2"/>
    <w:lvl w:ilvl="0" w:tplc="DE7CEE8E">
      <w:start w:val="1"/>
      <w:numFmt w:val="lowerLetter"/>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4" w15:restartNumberingAfterBreak="0">
    <w:nsid w:val="0C8614C0"/>
    <w:multiLevelType w:val="hybridMultilevel"/>
    <w:tmpl w:val="2178559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AF7831"/>
    <w:multiLevelType w:val="hybridMultilevel"/>
    <w:tmpl w:val="018E20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F12D50"/>
    <w:multiLevelType w:val="hybridMultilevel"/>
    <w:tmpl w:val="289E884C"/>
    <w:lvl w:ilvl="0" w:tplc="911A03AA">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C947F5"/>
    <w:multiLevelType w:val="hybridMultilevel"/>
    <w:tmpl w:val="36B07642"/>
    <w:lvl w:ilvl="0" w:tplc="3F086B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A07835"/>
    <w:multiLevelType w:val="hybridMultilevel"/>
    <w:tmpl w:val="66B48C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5C6B71"/>
    <w:multiLevelType w:val="hybridMultilevel"/>
    <w:tmpl w:val="2A5A18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5B659E"/>
    <w:multiLevelType w:val="hybridMultilevel"/>
    <w:tmpl w:val="6C904C20"/>
    <w:lvl w:ilvl="0" w:tplc="04150011">
      <w:start w:val="1"/>
      <w:numFmt w:val="decimal"/>
      <w:lvlText w:val="%1)"/>
      <w:lvlJc w:val="left"/>
      <w:pPr>
        <w:tabs>
          <w:tab w:val="num" w:pos="785"/>
        </w:tabs>
        <w:ind w:left="785" w:hanging="360"/>
      </w:pPr>
      <w:rPr>
        <w:rFonts w:cs="Times New Roman"/>
      </w:rPr>
    </w:lvl>
    <w:lvl w:ilvl="1" w:tplc="04150019">
      <w:start w:val="1"/>
      <w:numFmt w:val="lowerLetter"/>
      <w:lvlText w:val="%2."/>
      <w:lvlJc w:val="left"/>
      <w:pPr>
        <w:tabs>
          <w:tab w:val="num" w:pos="1587"/>
        </w:tabs>
        <w:ind w:left="1587" w:hanging="360"/>
      </w:pPr>
      <w:rPr>
        <w:rFonts w:cs="Times New Roman"/>
      </w:rPr>
    </w:lvl>
    <w:lvl w:ilvl="2" w:tplc="0415001B">
      <w:start w:val="1"/>
      <w:numFmt w:val="lowerRoman"/>
      <w:lvlText w:val="%3."/>
      <w:lvlJc w:val="right"/>
      <w:pPr>
        <w:tabs>
          <w:tab w:val="num" w:pos="2307"/>
        </w:tabs>
        <w:ind w:left="2307" w:hanging="180"/>
      </w:pPr>
      <w:rPr>
        <w:rFonts w:cs="Times New Roman"/>
      </w:rPr>
    </w:lvl>
    <w:lvl w:ilvl="3" w:tplc="0415000F">
      <w:start w:val="1"/>
      <w:numFmt w:val="decimal"/>
      <w:lvlText w:val="%4."/>
      <w:lvlJc w:val="left"/>
      <w:pPr>
        <w:tabs>
          <w:tab w:val="num" w:pos="3027"/>
        </w:tabs>
        <w:ind w:left="3027" w:hanging="360"/>
      </w:pPr>
      <w:rPr>
        <w:rFonts w:cs="Times New Roman"/>
      </w:rPr>
    </w:lvl>
    <w:lvl w:ilvl="4" w:tplc="04150019">
      <w:start w:val="1"/>
      <w:numFmt w:val="lowerLetter"/>
      <w:lvlText w:val="%5."/>
      <w:lvlJc w:val="left"/>
      <w:pPr>
        <w:tabs>
          <w:tab w:val="num" w:pos="3747"/>
        </w:tabs>
        <w:ind w:left="3747" w:hanging="360"/>
      </w:pPr>
      <w:rPr>
        <w:rFonts w:cs="Times New Roman"/>
      </w:rPr>
    </w:lvl>
    <w:lvl w:ilvl="5" w:tplc="0415001B">
      <w:start w:val="1"/>
      <w:numFmt w:val="lowerRoman"/>
      <w:lvlText w:val="%6."/>
      <w:lvlJc w:val="right"/>
      <w:pPr>
        <w:tabs>
          <w:tab w:val="num" w:pos="4467"/>
        </w:tabs>
        <w:ind w:left="4467" w:hanging="180"/>
      </w:pPr>
      <w:rPr>
        <w:rFonts w:cs="Times New Roman"/>
      </w:rPr>
    </w:lvl>
    <w:lvl w:ilvl="6" w:tplc="0415000F">
      <w:start w:val="1"/>
      <w:numFmt w:val="decimal"/>
      <w:lvlText w:val="%7."/>
      <w:lvlJc w:val="left"/>
      <w:pPr>
        <w:tabs>
          <w:tab w:val="num" w:pos="5187"/>
        </w:tabs>
        <w:ind w:left="5187" w:hanging="360"/>
      </w:pPr>
      <w:rPr>
        <w:rFonts w:cs="Times New Roman"/>
      </w:rPr>
    </w:lvl>
    <w:lvl w:ilvl="7" w:tplc="04150019">
      <w:start w:val="1"/>
      <w:numFmt w:val="lowerLetter"/>
      <w:lvlText w:val="%8."/>
      <w:lvlJc w:val="left"/>
      <w:pPr>
        <w:tabs>
          <w:tab w:val="num" w:pos="5907"/>
        </w:tabs>
        <w:ind w:left="5907" w:hanging="360"/>
      </w:pPr>
      <w:rPr>
        <w:rFonts w:cs="Times New Roman"/>
      </w:rPr>
    </w:lvl>
    <w:lvl w:ilvl="8" w:tplc="0415001B">
      <w:start w:val="1"/>
      <w:numFmt w:val="lowerRoman"/>
      <w:lvlText w:val="%9."/>
      <w:lvlJc w:val="right"/>
      <w:pPr>
        <w:tabs>
          <w:tab w:val="num" w:pos="6627"/>
        </w:tabs>
        <w:ind w:left="6627" w:hanging="180"/>
      </w:pPr>
      <w:rPr>
        <w:rFonts w:cs="Times New Roman"/>
      </w:rPr>
    </w:lvl>
  </w:abstractNum>
  <w:abstractNum w:abstractNumId="11" w15:restartNumberingAfterBreak="0">
    <w:nsid w:val="1DA86E1C"/>
    <w:multiLevelType w:val="hybridMultilevel"/>
    <w:tmpl w:val="F692F9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44516E7"/>
    <w:multiLevelType w:val="hybridMultilevel"/>
    <w:tmpl w:val="B7DE66A6"/>
    <w:lvl w:ilvl="0" w:tplc="5D48273C">
      <w:start w:val="1"/>
      <w:numFmt w:val="decimal"/>
      <w:lvlText w:val="%1."/>
      <w:lvlJc w:val="left"/>
      <w:pPr>
        <w:ind w:left="720" w:hanging="360"/>
      </w:pPr>
      <w:rPr>
        <w:rFonts w:hint="default"/>
        <w:b w:val="0"/>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177088"/>
    <w:multiLevelType w:val="hybridMultilevel"/>
    <w:tmpl w:val="DCDC8A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AE263B"/>
    <w:multiLevelType w:val="hybridMultilevel"/>
    <w:tmpl w:val="A9FA79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87E155B"/>
    <w:multiLevelType w:val="hybridMultilevel"/>
    <w:tmpl w:val="DACC54F2"/>
    <w:lvl w:ilvl="0" w:tplc="7FE27E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A146FB1"/>
    <w:multiLevelType w:val="hybridMultilevel"/>
    <w:tmpl w:val="3586AE24"/>
    <w:lvl w:ilvl="0" w:tplc="7FE27ED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7" w15:restartNumberingAfterBreak="0">
    <w:nsid w:val="2B72637A"/>
    <w:multiLevelType w:val="hybridMultilevel"/>
    <w:tmpl w:val="062C09AA"/>
    <w:lvl w:ilvl="0" w:tplc="B23A023E">
      <w:start w:val="5"/>
      <w:numFmt w:val="lowerLetter"/>
      <w:lvlText w:val="%1)"/>
      <w:lvlJc w:val="left"/>
      <w:pPr>
        <w:ind w:left="360" w:hanging="360"/>
      </w:pPr>
      <w:rPr>
        <w:rFonts w:hint="default"/>
      </w:rPr>
    </w:lvl>
    <w:lvl w:ilvl="1" w:tplc="04150019" w:tentative="1">
      <w:start w:val="1"/>
      <w:numFmt w:val="lowerLetter"/>
      <w:lvlText w:val="%2."/>
      <w:lvlJc w:val="left"/>
      <w:pPr>
        <w:ind w:left="930" w:hanging="360"/>
      </w:pPr>
    </w:lvl>
    <w:lvl w:ilvl="2" w:tplc="0415001B" w:tentative="1">
      <w:start w:val="1"/>
      <w:numFmt w:val="lowerRoman"/>
      <w:lvlText w:val="%3."/>
      <w:lvlJc w:val="right"/>
      <w:pPr>
        <w:ind w:left="1650" w:hanging="180"/>
      </w:pPr>
    </w:lvl>
    <w:lvl w:ilvl="3" w:tplc="0415000F" w:tentative="1">
      <w:start w:val="1"/>
      <w:numFmt w:val="decimal"/>
      <w:lvlText w:val="%4."/>
      <w:lvlJc w:val="left"/>
      <w:pPr>
        <w:ind w:left="2370" w:hanging="360"/>
      </w:pPr>
    </w:lvl>
    <w:lvl w:ilvl="4" w:tplc="04150019" w:tentative="1">
      <w:start w:val="1"/>
      <w:numFmt w:val="lowerLetter"/>
      <w:lvlText w:val="%5."/>
      <w:lvlJc w:val="left"/>
      <w:pPr>
        <w:ind w:left="3090" w:hanging="360"/>
      </w:pPr>
    </w:lvl>
    <w:lvl w:ilvl="5" w:tplc="0415001B" w:tentative="1">
      <w:start w:val="1"/>
      <w:numFmt w:val="lowerRoman"/>
      <w:lvlText w:val="%6."/>
      <w:lvlJc w:val="right"/>
      <w:pPr>
        <w:ind w:left="3810" w:hanging="180"/>
      </w:pPr>
    </w:lvl>
    <w:lvl w:ilvl="6" w:tplc="0415000F" w:tentative="1">
      <w:start w:val="1"/>
      <w:numFmt w:val="decimal"/>
      <w:lvlText w:val="%7."/>
      <w:lvlJc w:val="left"/>
      <w:pPr>
        <w:ind w:left="4530" w:hanging="360"/>
      </w:pPr>
    </w:lvl>
    <w:lvl w:ilvl="7" w:tplc="04150019" w:tentative="1">
      <w:start w:val="1"/>
      <w:numFmt w:val="lowerLetter"/>
      <w:lvlText w:val="%8."/>
      <w:lvlJc w:val="left"/>
      <w:pPr>
        <w:ind w:left="5250" w:hanging="360"/>
      </w:pPr>
    </w:lvl>
    <w:lvl w:ilvl="8" w:tplc="0415001B" w:tentative="1">
      <w:start w:val="1"/>
      <w:numFmt w:val="lowerRoman"/>
      <w:lvlText w:val="%9."/>
      <w:lvlJc w:val="right"/>
      <w:pPr>
        <w:ind w:left="5970" w:hanging="180"/>
      </w:pPr>
    </w:lvl>
  </w:abstractNum>
  <w:abstractNum w:abstractNumId="18" w15:restartNumberingAfterBreak="0">
    <w:nsid w:val="2C94670A"/>
    <w:multiLevelType w:val="hybridMultilevel"/>
    <w:tmpl w:val="719CD32A"/>
    <w:lvl w:ilvl="0" w:tplc="04150001">
      <w:start w:val="1"/>
      <w:numFmt w:val="bullet"/>
      <w:lvlText w:val=""/>
      <w:lvlJc w:val="left"/>
      <w:pPr>
        <w:ind w:left="1061" w:hanging="360"/>
      </w:pPr>
      <w:rPr>
        <w:rFonts w:ascii="Symbol" w:hAnsi="Symbol" w:hint="default"/>
      </w:rPr>
    </w:lvl>
    <w:lvl w:ilvl="1" w:tplc="04150003" w:tentative="1">
      <w:start w:val="1"/>
      <w:numFmt w:val="bullet"/>
      <w:lvlText w:val="o"/>
      <w:lvlJc w:val="left"/>
      <w:pPr>
        <w:ind w:left="1781" w:hanging="360"/>
      </w:pPr>
      <w:rPr>
        <w:rFonts w:ascii="Courier New" w:hAnsi="Courier New" w:cs="Courier New" w:hint="default"/>
      </w:rPr>
    </w:lvl>
    <w:lvl w:ilvl="2" w:tplc="04150005" w:tentative="1">
      <w:start w:val="1"/>
      <w:numFmt w:val="bullet"/>
      <w:lvlText w:val=""/>
      <w:lvlJc w:val="left"/>
      <w:pPr>
        <w:ind w:left="2501" w:hanging="360"/>
      </w:pPr>
      <w:rPr>
        <w:rFonts w:ascii="Wingdings" w:hAnsi="Wingdings" w:hint="default"/>
      </w:rPr>
    </w:lvl>
    <w:lvl w:ilvl="3" w:tplc="04150001" w:tentative="1">
      <w:start w:val="1"/>
      <w:numFmt w:val="bullet"/>
      <w:lvlText w:val=""/>
      <w:lvlJc w:val="left"/>
      <w:pPr>
        <w:ind w:left="3221" w:hanging="360"/>
      </w:pPr>
      <w:rPr>
        <w:rFonts w:ascii="Symbol" w:hAnsi="Symbol" w:hint="default"/>
      </w:rPr>
    </w:lvl>
    <w:lvl w:ilvl="4" w:tplc="04150003" w:tentative="1">
      <w:start w:val="1"/>
      <w:numFmt w:val="bullet"/>
      <w:lvlText w:val="o"/>
      <w:lvlJc w:val="left"/>
      <w:pPr>
        <w:ind w:left="3941" w:hanging="360"/>
      </w:pPr>
      <w:rPr>
        <w:rFonts w:ascii="Courier New" w:hAnsi="Courier New" w:cs="Courier New" w:hint="default"/>
      </w:rPr>
    </w:lvl>
    <w:lvl w:ilvl="5" w:tplc="04150005" w:tentative="1">
      <w:start w:val="1"/>
      <w:numFmt w:val="bullet"/>
      <w:lvlText w:val=""/>
      <w:lvlJc w:val="left"/>
      <w:pPr>
        <w:ind w:left="4661" w:hanging="360"/>
      </w:pPr>
      <w:rPr>
        <w:rFonts w:ascii="Wingdings" w:hAnsi="Wingdings" w:hint="default"/>
      </w:rPr>
    </w:lvl>
    <w:lvl w:ilvl="6" w:tplc="04150001" w:tentative="1">
      <w:start w:val="1"/>
      <w:numFmt w:val="bullet"/>
      <w:lvlText w:val=""/>
      <w:lvlJc w:val="left"/>
      <w:pPr>
        <w:ind w:left="5381" w:hanging="360"/>
      </w:pPr>
      <w:rPr>
        <w:rFonts w:ascii="Symbol" w:hAnsi="Symbol" w:hint="default"/>
      </w:rPr>
    </w:lvl>
    <w:lvl w:ilvl="7" w:tplc="04150003" w:tentative="1">
      <w:start w:val="1"/>
      <w:numFmt w:val="bullet"/>
      <w:lvlText w:val="o"/>
      <w:lvlJc w:val="left"/>
      <w:pPr>
        <w:ind w:left="6101" w:hanging="360"/>
      </w:pPr>
      <w:rPr>
        <w:rFonts w:ascii="Courier New" w:hAnsi="Courier New" w:cs="Courier New" w:hint="default"/>
      </w:rPr>
    </w:lvl>
    <w:lvl w:ilvl="8" w:tplc="04150005" w:tentative="1">
      <w:start w:val="1"/>
      <w:numFmt w:val="bullet"/>
      <w:lvlText w:val=""/>
      <w:lvlJc w:val="left"/>
      <w:pPr>
        <w:ind w:left="6821" w:hanging="360"/>
      </w:pPr>
      <w:rPr>
        <w:rFonts w:ascii="Wingdings" w:hAnsi="Wingdings" w:hint="default"/>
      </w:rPr>
    </w:lvl>
  </w:abstractNum>
  <w:abstractNum w:abstractNumId="19" w15:restartNumberingAfterBreak="0">
    <w:nsid w:val="31704BA9"/>
    <w:multiLevelType w:val="hybridMultilevel"/>
    <w:tmpl w:val="99CE1DF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C14207"/>
    <w:multiLevelType w:val="hybridMultilevel"/>
    <w:tmpl w:val="732A99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56035C"/>
    <w:multiLevelType w:val="hybridMultilevel"/>
    <w:tmpl w:val="CBDAFEDC"/>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FFF5EDB"/>
    <w:multiLevelType w:val="hybridMultilevel"/>
    <w:tmpl w:val="69984ED6"/>
    <w:lvl w:ilvl="0" w:tplc="7FE27ED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4" w15:restartNumberingAfterBreak="0">
    <w:nsid w:val="42C07CD3"/>
    <w:multiLevelType w:val="hybridMultilevel"/>
    <w:tmpl w:val="F362B162"/>
    <w:lvl w:ilvl="0" w:tplc="7FE27ED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5" w15:restartNumberingAfterBreak="0">
    <w:nsid w:val="48040D30"/>
    <w:multiLevelType w:val="hybridMultilevel"/>
    <w:tmpl w:val="2F3A4468"/>
    <w:lvl w:ilvl="0" w:tplc="0415000F">
      <w:start w:val="1"/>
      <w:numFmt w:val="decimal"/>
      <w:lvlText w:val="%1."/>
      <w:lvlJc w:val="left"/>
      <w:pPr>
        <w:ind w:left="530" w:hanging="360"/>
      </w:pPr>
    </w:lvl>
    <w:lvl w:ilvl="1" w:tplc="04150019" w:tentative="1">
      <w:start w:val="1"/>
      <w:numFmt w:val="lowerLetter"/>
      <w:lvlText w:val="%2."/>
      <w:lvlJc w:val="left"/>
      <w:pPr>
        <w:ind w:left="1250" w:hanging="360"/>
      </w:pPr>
    </w:lvl>
    <w:lvl w:ilvl="2" w:tplc="0415001B" w:tentative="1">
      <w:start w:val="1"/>
      <w:numFmt w:val="lowerRoman"/>
      <w:lvlText w:val="%3."/>
      <w:lvlJc w:val="right"/>
      <w:pPr>
        <w:ind w:left="1970" w:hanging="180"/>
      </w:pPr>
    </w:lvl>
    <w:lvl w:ilvl="3" w:tplc="0415000F" w:tentative="1">
      <w:start w:val="1"/>
      <w:numFmt w:val="decimal"/>
      <w:lvlText w:val="%4."/>
      <w:lvlJc w:val="left"/>
      <w:pPr>
        <w:ind w:left="2690" w:hanging="360"/>
      </w:pPr>
    </w:lvl>
    <w:lvl w:ilvl="4" w:tplc="04150019" w:tentative="1">
      <w:start w:val="1"/>
      <w:numFmt w:val="lowerLetter"/>
      <w:lvlText w:val="%5."/>
      <w:lvlJc w:val="left"/>
      <w:pPr>
        <w:ind w:left="3410" w:hanging="360"/>
      </w:pPr>
    </w:lvl>
    <w:lvl w:ilvl="5" w:tplc="0415001B" w:tentative="1">
      <w:start w:val="1"/>
      <w:numFmt w:val="lowerRoman"/>
      <w:lvlText w:val="%6."/>
      <w:lvlJc w:val="right"/>
      <w:pPr>
        <w:ind w:left="4130" w:hanging="180"/>
      </w:pPr>
    </w:lvl>
    <w:lvl w:ilvl="6" w:tplc="0415000F" w:tentative="1">
      <w:start w:val="1"/>
      <w:numFmt w:val="decimal"/>
      <w:lvlText w:val="%7."/>
      <w:lvlJc w:val="left"/>
      <w:pPr>
        <w:ind w:left="4850" w:hanging="360"/>
      </w:pPr>
    </w:lvl>
    <w:lvl w:ilvl="7" w:tplc="04150019" w:tentative="1">
      <w:start w:val="1"/>
      <w:numFmt w:val="lowerLetter"/>
      <w:lvlText w:val="%8."/>
      <w:lvlJc w:val="left"/>
      <w:pPr>
        <w:ind w:left="5570" w:hanging="360"/>
      </w:pPr>
    </w:lvl>
    <w:lvl w:ilvl="8" w:tplc="0415001B" w:tentative="1">
      <w:start w:val="1"/>
      <w:numFmt w:val="lowerRoman"/>
      <w:lvlText w:val="%9."/>
      <w:lvlJc w:val="right"/>
      <w:pPr>
        <w:ind w:left="6290" w:hanging="180"/>
      </w:pPr>
    </w:lvl>
  </w:abstractNum>
  <w:abstractNum w:abstractNumId="26" w15:restartNumberingAfterBreak="0">
    <w:nsid w:val="722E27D6"/>
    <w:multiLevelType w:val="hybridMultilevel"/>
    <w:tmpl w:val="F81CDE4E"/>
    <w:lvl w:ilvl="0" w:tplc="0624F7B0">
      <w:start w:val="2"/>
      <w:numFmt w:val="decimal"/>
      <w:lvlText w:val="%1."/>
      <w:lvlJc w:val="left"/>
      <w:pPr>
        <w:ind w:left="5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925616C"/>
    <w:multiLevelType w:val="hybridMultilevel"/>
    <w:tmpl w:val="53B60626"/>
    <w:lvl w:ilvl="0" w:tplc="04150011">
      <w:start w:val="1"/>
      <w:numFmt w:val="decimal"/>
      <w:lvlText w:val="%1)"/>
      <w:lvlJc w:val="left"/>
      <w:pPr>
        <w:tabs>
          <w:tab w:val="num" w:pos="720"/>
        </w:tabs>
        <w:ind w:left="720" w:hanging="360"/>
      </w:pPr>
      <w:rPr>
        <w:rFonts w:cs="Times New Roman"/>
      </w:rPr>
    </w:lvl>
    <w:lvl w:ilvl="1" w:tplc="0415000F">
      <w:start w:val="1"/>
      <w:numFmt w:val="decimal"/>
      <w:lvlText w:val="%2."/>
      <w:lvlJc w:val="left"/>
      <w:pPr>
        <w:tabs>
          <w:tab w:val="num" w:pos="1620"/>
        </w:tabs>
        <w:ind w:left="1620" w:hanging="360"/>
      </w:pPr>
      <w:rPr>
        <w:rFonts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8" w15:restartNumberingAfterBreak="0">
    <w:nsid w:val="7A78216E"/>
    <w:multiLevelType w:val="hybridMultilevel"/>
    <w:tmpl w:val="419A46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ACB0EF5"/>
    <w:multiLevelType w:val="hybridMultilevel"/>
    <w:tmpl w:val="A148B67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CAC15D5"/>
    <w:multiLevelType w:val="hybridMultilevel"/>
    <w:tmpl w:val="60B200D6"/>
    <w:lvl w:ilvl="0" w:tplc="7FE27E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D5B530B"/>
    <w:multiLevelType w:val="hybridMultilevel"/>
    <w:tmpl w:val="19564702"/>
    <w:lvl w:ilvl="0" w:tplc="0415000B">
      <w:start w:val="1"/>
      <w:numFmt w:val="bullet"/>
      <w:lvlText w:val=""/>
      <w:lvlJc w:val="left"/>
      <w:pPr>
        <w:ind w:left="1950" w:hanging="360"/>
      </w:pPr>
      <w:rPr>
        <w:rFonts w:ascii="Wingdings" w:hAnsi="Wingdings" w:hint="default"/>
      </w:rPr>
    </w:lvl>
    <w:lvl w:ilvl="1" w:tplc="04150003" w:tentative="1">
      <w:start w:val="1"/>
      <w:numFmt w:val="bullet"/>
      <w:lvlText w:val="o"/>
      <w:lvlJc w:val="left"/>
      <w:pPr>
        <w:ind w:left="2670" w:hanging="360"/>
      </w:pPr>
      <w:rPr>
        <w:rFonts w:ascii="Courier New" w:hAnsi="Courier New" w:cs="Courier New" w:hint="default"/>
      </w:rPr>
    </w:lvl>
    <w:lvl w:ilvl="2" w:tplc="04150005" w:tentative="1">
      <w:start w:val="1"/>
      <w:numFmt w:val="bullet"/>
      <w:lvlText w:val=""/>
      <w:lvlJc w:val="left"/>
      <w:pPr>
        <w:ind w:left="3390" w:hanging="360"/>
      </w:pPr>
      <w:rPr>
        <w:rFonts w:ascii="Wingdings" w:hAnsi="Wingdings" w:hint="default"/>
      </w:rPr>
    </w:lvl>
    <w:lvl w:ilvl="3" w:tplc="04150001" w:tentative="1">
      <w:start w:val="1"/>
      <w:numFmt w:val="bullet"/>
      <w:lvlText w:val=""/>
      <w:lvlJc w:val="left"/>
      <w:pPr>
        <w:ind w:left="4110" w:hanging="360"/>
      </w:pPr>
      <w:rPr>
        <w:rFonts w:ascii="Symbol" w:hAnsi="Symbol" w:hint="default"/>
      </w:rPr>
    </w:lvl>
    <w:lvl w:ilvl="4" w:tplc="04150003" w:tentative="1">
      <w:start w:val="1"/>
      <w:numFmt w:val="bullet"/>
      <w:lvlText w:val="o"/>
      <w:lvlJc w:val="left"/>
      <w:pPr>
        <w:ind w:left="4830" w:hanging="360"/>
      </w:pPr>
      <w:rPr>
        <w:rFonts w:ascii="Courier New" w:hAnsi="Courier New" w:cs="Courier New" w:hint="default"/>
      </w:rPr>
    </w:lvl>
    <w:lvl w:ilvl="5" w:tplc="04150005" w:tentative="1">
      <w:start w:val="1"/>
      <w:numFmt w:val="bullet"/>
      <w:lvlText w:val=""/>
      <w:lvlJc w:val="left"/>
      <w:pPr>
        <w:ind w:left="5550" w:hanging="360"/>
      </w:pPr>
      <w:rPr>
        <w:rFonts w:ascii="Wingdings" w:hAnsi="Wingdings" w:hint="default"/>
      </w:rPr>
    </w:lvl>
    <w:lvl w:ilvl="6" w:tplc="04150001" w:tentative="1">
      <w:start w:val="1"/>
      <w:numFmt w:val="bullet"/>
      <w:lvlText w:val=""/>
      <w:lvlJc w:val="left"/>
      <w:pPr>
        <w:ind w:left="6270" w:hanging="360"/>
      </w:pPr>
      <w:rPr>
        <w:rFonts w:ascii="Symbol" w:hAnsi="Symbol" w:hint="default"/>
      </w:rPr>
    </w:lvl>
    <w:lvl w:ilvl="7" w:tplc="04150003" w:tentative="1">
      <w:start w:val="1"/>
      <w:numFmt w:val="bullet"/>
      <w:lvlText w:val="o"/>
      <w:lvlJc w:val="left"/>
      <w:pPr>
        <w:ind w:left="6990" w:hanging="360"/>
      </w:pPr>
      <w:rPr>
        <w:rFonts w:ascii="Courier New" w:hAnsi="Courier New" w:cs="Courier New" w:hint="default"/>
      </w:rPr>
    </w:lvl>
    <w:lvl w:ilvl="8" w:tplc="04150005" w:tentative="1">
      <w:start w:val="1"/>
      <w:numFmt w:val="bullet"/>
      <w:lvlText w:val=""/>
      <w:lvlJc w:val="left"/>
      <w:pPr>
        <w:ind w:left="7710" w:hanging="360"/>
      </w:pPr>
      <w:rPr>
        <w:rFonts w:ascii="Wingdings" w:hAnsi="Wingdings" w:hint="default"/>
      </w:rPr>
    </w:lvl>
  </w:abstractNum>
  <w:abstractNum w:abstractNumId="32" w15:restartNumberingAfterBreak="0">
    <w:nsid w:val="7F907945"/>
    <w:multiLevelType w:val="hybridMultilevel"/>
    <w:tmpl w:val="87121DEC"/>
    <w:lvl w:ilvl="0" w:tplc="F6C0C89C">
      <w:start w:val="1"/>
      <w:numFmt w:val="lowerLetter"/>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num w:numId="1">
    <w:abstractNumId w:val="21"/>
  </w:num>
  <w:num w:numId="2">
    <w:abstractNumId w:val="22"/>
  </w:num>
  <w:num w:numId="3">
    <w:abstractNumId w:val="32"/>
  </w:num>
  <w:num w:numId="4">
    <w:abstractNumId w:val="5"/>
  </w:num>
  <w:num w:numId="5">
    <w:abstractNumId w:val="3"/>
  </w:num>
  <w:num w:numId="6">
    <w:abstractNumId w:val="8"/>
  </w:num>
  <w:num w:numId="7">
    <w:abstractNumId w:val="20"/>
  </w:num>
  <w:num w:numId="8">
    <w:abstractNumId w:val="0"/>
  </w:num>
  <w:num w:numId="9">
    <w:abstractNumId w:val="31"/>
  </w:num>
  <w:num w:numId="10">
    <w:abstractNumId w:val="7"/>
  </w:num>
  <w:num w:numId="11">
    <w:abstractNumId w:val="17"/>
  </w:num>
  <w:num w:numId="12">
    <w:abstractNumId w:val="27"/>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9"/>
  </w:num>
  <w:num w:numId="16">
    <w:abstractNumId w:val="14"/>
  </w:num>
  <w:num w:numId="17">
    <w:abstractNumId w:val="6"/>
  </w:num>
  <w:num w:numId="18">
    <w:abstractNumId w:val="30"/>
  </w:num>
  <w:num w:numId="19">
    <w:abstractNumId w:val="29"/>
  </w:num>
  <w:num w:numId="20">
    <w:abstractNumId w:val="4"/>
  </w:num>
  <w:num w:numId="21">
    <w:abstractNumId w:val="16"/>
  </w:num>
  <w:num w:numId="22">
    <w:abstractNumId w:val="24"/>
  </w:num>
  <w:num w:numId="23">
    <w:abstractNumId w:val="15"/>
  </w:num>
  <w:num w:numId="24">
    <w:abstractNumId w:val="23"/>
  </w:num>
  <w:num w:numId="25">
    <w:abstractNumId w:val="12"/>
  </w:num>
  <w:num w:numId="26">
    <w:abstractNumId w:val="26"/>
  </w:num>
  <w:num w:numId="27">
    <w:abstractNumId w:val="2"/>
  </w:num>
  <w:num w:numId="28">
    <w:abstractNumId w:val="18"/>
  </w:num>
  <w:num w:numId="29">
    <w:abstractNumId w:val="25"/>
  </w:num>
  <w:num w:numId="30">
    <w:abstractNumId w:val="28"/>
  </w:num>
  <w:num w:numId="31">
    <w:abstractNumId w:val="1"/>
  </w:num>
  <w:num w:numId="32">
    <w:abstractNumId w:val="13"/>
  </w:num>
  <w:num w:numId="33">
    <w:abstractNumId w:val="19"/>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ilk Anna">
    <w15:presenceInfo w15:providerId="AD" w15:userId="S-1-5-21-3954371645-834304607-549911658-822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4"/>
  <w:styleLockTheme/>
  <w:styleLockQFSet/>
  <w:defaultTabStop w:val="170"/>
  <w:hyphenationZone w:val="425"/>
  <w:drawingGridHorizontalSpacing w:val="187"/>
  <w:displayHorizontalDrawingGridEvery w:val="0"/>
  <w:displayVerticalDrawingGridEvery w:val="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8A8"/>
    <w:rsid w:val="000012DA"/>
    <w:rsid w:val="00001348"/>
    <w:rsid w:val="0000246E"/>
    <w:rsid w:val="00003862"/>
    <w:rsid w:val="000040DB"/>
    <w:rsid w:val="00007E14"/>
    <w:rsid w:val="00011320"/>
    <w:rsid w:val="00012A35"/>
    <w:rsid w:val="00013EFC"/>
    <w:rsid w:val="00016099"/>
    <w:rsid w:val="000174AE"/>
    <w:rsid w:val="00017DC2"/>
    <w:rsid w:val="0002053C"/>
    <w:rsid w:val="00020F32"/>
    <w:rsid w:val="00021522"/>
    <w:rsid w:val="00023471"/>
    <w:rsid w:val="00023866"/>
    <w:rsid w:val="00023F13"/>
    <w:rsid w:val="00024C61"/>
    <w:rsid w:val="00025075"/>
    <w:rsid w:val="000251AA"/>
    <w:rsid w:val="00025315"/>
    <w:rsid w:val="00026C95"/>
    <w:rsid w:val="000276FC"/>
    <w:rsid w:val="000301DF"/>
    <w:rsid w:val="00030634"/>
    <w:rsid w:val="000317FD"/>
    <w:rsid w:val="000319C1"/>
    <w:rsid w:val="00031A8B"/>
    <w:rsid w:val="00031BCA"/>
    <w:rsid w:val="00032D9E"/>
    <w:rsid w:val="000330FA"/>
    <w:rsid w:val="0003362F"/>
    <w:rsid w:val="00034890"/>
    <w:rsid w:val="00035314"/>
    <w:rsid w:val="00036B63"/>
    <w:rsid w:val="000374A9"/>
    <w:rsid w:val="00037E1A"/>
    <w:rsid w:val="0004012E"/>
    <w:rsid w:val="00040132"/>
    <w:rsid w:val="00040497"/>
    <w:rsid w:val="00041243"/>
    <w:rsid w:val="000419EE"/>
    <w:rsid w:val="00042A75"/>
    <w:rsid w:val="00043495"/>
    <w:rsid w:val="000434D7"/>
    <w:rsid w:val="000436E2"/>
    <w:rsid w:val="00044A63"/>
    <w:rsid w:val="00045777"/>
    <w:rsid w:val="00046A75"/>
    <w:rsid w:val="00047312"/>
    <w:rsid w:val="0005046F"/>
    <w:rsid w:val="000508BD"/>
    <w:rsid w:val="000517AB"/>
    <w:rsid w:val="00051E80"/>
    <w:rsid w:val="0005326B"/>
    <w:rsid w:val="0005339C"/>
    <w:rsid w:val="0005571B"/>
    <w:rsid w:val="00057AB3"/>
    <w:rsid w:val="00057D53"/>
    <w:rsid w:val="00060076"/>
    <w:rsid w:val="00060432"/>
    <w:rsid w:val="00060AE2"/>
    <w:rsid w:val="00060C23"/>
    <w:rsid w:val="00060D87"/>
    <w:rsid w:val="000615A5"/>
    <w:rsid w:val="00064E4C"/>
    <w:rsid w:val="00066901"/>
    <w:rsid w:val="00070B9F"/>
    <w:rsid w:val="000718B3"/>
    <w:rsid w:val="00071BEE"/>
    <w:rsid w:val="00072303"/>
    <w:rsid w:val="00072720"/>
    <w:rsid w:val="00072AE7"/>
    <w:rsid w:val="00073624"/>
    <w:rsid w:val="000736CD"/>
    <w:rsid w:val="0007533B"/>
    <w:rsid w:val="0007545D"/>
    <w:rsid w:val="000760BF"/>
    <w:rsid w:val="0007613E"/>
    <w:rsid w:val="00076BFC"/>
    <w:rsid w:val="000814A7"/>
    <w:rsid w:val="00083528"/>
    <w:rsid w:val="00084077"/>
    <w:rsid w:val="00084761"/>
    <w:rsid w:val="0008557B"/>
    <w:rsid w:val="00085A9D"/>
    <w:rsid w:val="00085CE7"/>
    <w:rsid w:val="00086496"/>
    <w:rsid w:val="00087C1C"/>
    <w:rsid w:val="000906EE"/>
    <w:rsid w:val="000918ED"/>
    <w:rsid w:val="00091BA2"/>
    <w:rsid w:val="000934DE"/>
    <w:rsid w:val="0009351E"/>
    <w:rsid w:val="000944EF"/>
    <w:rsid w:val="00095AF5"/>
    <w:rsid w:val="0009732D"/>
    <w:rsid w:val="000973F0"/>
    <w:rsid w:val="000A1296"/>
    <w:rsid w:val="000A1C27"/>
    <w:rsid w:val="000A1DAD"/>
    <w:rsid w:val="000A2649"/>
    <w:rsid w:val="000A323B"/>
    <w:rsid w:val="000A36E0"/>
    <w:rsid w:val="000B0371"/>
    <w:rsid w:val="000B0591"/>
    <w:rsid w:val="000B298D"/>
    <w:rsid w:val="000B2E9E"/>
    <w:rsid w:val="000B3207"/>
    <w:rsid w:val="000B4638"/>
    <w:rsid w:val="000B5B2D"/>
    <w:rsid w:val="000B5DCE"/>
    <w:rsid w:val="000C05BA"/>
    <w:rsid w:val="000C0C5C"/>
    <w:rsid w:val="000C0E8F"/>
    <w:rsid w:val="000C162D"/>
    <w:rsid w:val="000C4538"/>
    <w:rsid w:val="000C4BC4"/>
    <w:rsid w:val="000C52C3"/>
    <w:rsid w:val="000C54E9"/>
    <w:rsid w:val="000C5961"/>
    <w:rsid w:val="000C5E07"/>
    <w:rsid w:val="000D0110"/>
    <w:rsid w:val="000D15C5"/>
    <w:rsid w:val="000D1A45"/>
    <w:rsid w:val="000D1C67"/>
    <w:rsid w:val="000D2468"/>
    <w:rsid w:val="000D318A"/>
    <w:rsid w:val="000D42A6"/>
    <w:rsid w:val="000D4677"/>
    <w:rsid w:val="000D516A"/>
    <w:rsid w:val="000D6091"/>
    <w:rsid w:val="000D6173"/>
    <w:rsid w:val="000D6397"/>
    <w:rsid w:val="000D6F83"/>
    <w:rsid w:val="000E097A"/>
    <w:rsid w:val="000E25CC"/>
    <w:rsid w:val="000E3694"/>
    <w:rsid w:val="000E490F"/>
    <w:rsid w:val="000E5E31"/>
    <w:rsid w:val="000E6241"/>
    <w:rsid w:val="000E6ABC"/>
    <w:rsid w:val="000E74BD"/>
    <w:rsid w:val="000F04E0"/>
    <w:rsid w:val="000F08F8"/>
    <w:rsid w:val="000F2BE3"/>
    <w:rsid w:val="000F2CBA"/>
    <w:rsid w:val="000F3D0D"/>
    <w:rsid w:val="000F5F6F"/>
    <w:rsid w:val="000F6ED4"/>
    <w:rsid w:val="000F7A6E"/>
    <w:rsid w:val="000F7B5F"/>
    <w:rsid w:val="00102E38"/>
    <w:rsid w:val="00103CC4"/>
    <w:rsid w:val="001042BA"/>
    <w:rsid w:val="00105C24"/>
    <w:rsid w:val="00106D03"/>
    <w:rsid w:val="00110465"/>
    <w:rsid w:val="00110628"/>
    <w:rsid w:val="001114F8"/>
    <w:rsid w:val="001115AE"/>
    <w:rsid w:val="0011245A"/>
    <w:rsid w:val="0011493E"/>
    <w:rsid w:val="00114F5C"/>
    <w:rsid w:val="00115B72"/>
    <w:rsid w:val="00116383"/>
    <w:rsid w:val="0011650B"/>
    <w:rsid w:val="001167DC"/>
    <w:rsid w:val="001209EC"/>
    <w:rsid w:val="00120A9E"/>
    <w:rsid w:val="0012340E"/>
    <w:rsid w:val="00123B78"/>
    <w:rsid w:val="001247E1"/>
    <w:rsid w:val="00125159"/>
    <w:rsid w:val="00125A9C"/>
    <w:rsid w:val="00126994"/>
    <w:rsid w:val="001270A2"/>
    <w:rsid w:val="00127F30"/>
    <w:rsid w:val="001303D0"/>
    <w:rsid w:val="001307EE"/>
    <w:rsid w:val="00130912"/>
    <w:rsid w:val="00131237"/>
    <w:rsid w:val="001329AC"/>
    <w:rsid w:val="001339A3"/>
    <w:rsid w:val="00133AF4"/>
    <w:rsid w:val="00134CA0"/>
    <w:rsid w:val="00134D7E"/>
    <w:rsid w:val="001354E8"/>
    <w:rsid w:val="0014026F"/>
    <w:rsid w:val="00145125"/>
    <w:rsid w:val="0014585B"/>
    <w:rsid w:val="001466CA"/>
    <w:rsid w:val="0014724D"/>
    <w:rsid w:val="00147A47"/>
    <w:rsid w:val="00147AA1"/>
    <w:rsid w:val="0015166E"/>
    <w:rsid w:val="001520CF"/>
    <w:rsid w:val="00152E10"/>
    <w:rsid w:val="0015667C"/>
    <w:rsid w:val="00156BD1"/>
    <w:rsid w:val="00157110"/>
    <w:rsid w:val="0015742A"/>
    <w:rsid w:val="00157DA1"/>
    <w:rsid w:val="00161E13"/>
    <w:rsid w:val="00162847"/>
    <w:rsid w:val="00163147"/>
    <w:rsid w:val="0016468E"/>
    <w:rsid w:val="00164C57"/>
    <w:rsid w:val="00164C9D"/>
    <w:rsid w:val="00164D14"/>
    <w:rsid w:val="00165245"/>
    <w:rsid w:val="00165545"/>
    <w:rsid w:val="0016670C"/>
    <w:rsid w:val="00166BED"/>
    <w:rsid w:val="00167B6B"/>
    <w:rsid w:val="00172F7A"/>
    <w:rsid w:val="00173150"/>
    <w:rsid w:val="00173390"/>
    <w:rsid w:val="001733F7"/>
    <w:rsid w:val="001736F0"/>
    <w:rsid w:val="00173BB3"/>
    <w:rsid w:val="001740D0"/>
    <w:rsid w:val="00174F2C"/>
    <w:rsid w:val="00180385"/>
    <w:rsid w:val="00180A8C"/>
    <w:rsid w:val="00180F2A"/>
    <w:rsid w:val="001822EB"/>
    <w:rsid w:val="00183495"/>
    <w:rsid w:val="0018358D"/>
    <w:rsid w:val="00184B91"/>
    <w:rsid w:val="00184D4A"/>
    <w:rsid w:val="00185C12"/>
    <w:rsid w:val="00186EC1"/>
    <w:rsid w:val="0019037A"/>
    <w:rsid w:val="00191E1F"/>
    <w:rsid w:val="00192BBD"/>
    <w:rsid w:val="0019473B"/>
    <w:rsid w:val="001952B1"/>
    <w:rsid w:val="00196E39"/>
    <w:rsid w:val="00197649"/>
    <w:rsid w:val="001A01FB"/>
    <w:rsid w:val="001A0BD6"/>
    <w:rsid w:val="001A10E9"/>
    <w:rsid w:val="001A183D"/>
    <w:rsid w:val="001A190C"/>
    <w:rsid w:val="001A2B65"/>
    <w:rsid w:val="001A3CD3"/>
    <w:rsid w:val="001A5BEF"/>
    <w:rsid w:val="001A64F5"/>
    <w:rsid w:val="001A68F7"/>
    <w:rsid w:val="001A7F15"/>
    <w:rsid w:val="001A7F49"/>
    <w:rsid w:val="001B1E3A"/>
    <w:rsid w:val="001B2AA5"/>
    <w:rsid w:val="001B2D68"/>
    <w:rsid w:val="001B30AC"/>
    <w:rsid w:val="001B342E"/>
    <w:rsid w:val="001B5870"/>
    <w:rsid w:val="001B626A"/>
    <w:rsid w:val="001B77D5"/>
    <w:rsid w:val="001B782D"/>
    <w:rsid w:val="001B7F79"/>
    <w:rsid w:val="001C1832"/>
    <w:rsid w:val="001C188C"/>
    <w:rsid w:val="001D0D30"/>
    <w:rsid w:val="001D1783"/>
    <w:rsid w:val="001D2F92"/>
    <w:rsid w:val="001D354F"/>
    <w:rsid w:val="001D3AA0"/>
    <w:rsid w:val="001D53CD"/>
    <w:rsid w:val="001D55A3"/>
    <w:rsid w:val="001D5AF5"/>
    <w:rsid w:val="001D62E4"/>
    <w:rsid w:val="001D6419"/>
    <w:rsid w:val="001D6C02"/>
    <w:rsid w:val="001D799F"/>
    <w:rsid w:val="001E0B95"/>
    <w:rsid w:val="001E1E73"/>
    <w:rsid w:val="001E2DFB"/>
    <w:rsid w:val="001E4949"/>
    <w:rsid w:val="001E4E0C"/>
    <w:rsid w:val="001E526D"/>
    <w:rsid w:val="001E5655"/>
    <w:rsid w:val="001E712F"/>
    <w:rsid w:val="001E7970"/>
    <w:rsid w:val="001F1832"/>
    <w:rsid w:val="001F1A9E"/>
    <w:rsid w:val="001F220F"/>
    <w:rsid w:val="001F25B3"/>
    <w:rsid w:val="001F38C1"/>
    <w:rsid w:val="001F3FE0"/>
    <w:rsid w:val="001F4946"/>
    <w:rsid w:val="001F4E8D"/>
    <w:rsid w:val="001F548B"/>
    <w:rsid w:val="001F6177"/>
    <w:rsid w:val="001F6616"/>
    <w:rsid w:val="00200DF0"/>
    <w:rsid w:val="00202BD4"/>
    <w:rsid w:val="00204A97"/>
    <w:rsid w:val="00205A19"/>
    <w:rsid w:val="002114EF"/>
    <w:rsid w:val="0021247E"/>
    <w:rsid w:val="00213247"/>
    <w:rsid w:val="002135E6"/>
    <w:rsid w:val="00215D4F"/>
    <w:rsid w:val="002164B9"/>
    <w:rsid w:val="002166AD"/>
    <w:rsid w:val="00217871"/>
    <w:rsid w:val="00221D3A"/>
    <w:rsid w:val="00221ED8"/>
    <w:rsid w:val="002231EA"/>
    <w:rsid w:val="00223FDF"/>
    <w:rsid w:val="0022477F"/>
    <w:rsid w:val="00224D2A"/>
    <w:rsid w:val="00225092"/>
    <w:rsid w:val="002257BD"/>
    <w:rsid w:val="00225A9A"/>
    <w:rsid w:val="00225F96"/>
    <w:rsid w:val="002279C0"/>
    <w:rsid w:val="00230ABF"/>
    <w:rsid w:val="002319A9"/>
    <w:rsid w:val="00235936"/>
    <w:rsid w:val="0023727E"/>
    <w:rsid w:val="00240B40"/>
    <w:rsid w:val="00240EE2"/>
    <w:rsid w:val="00242081"/>
    <w:rsid w:val="002422F7"/>
    <w:rsid w:val="0024277C"/>
    <w:rsid w:val="00243777"/>
    <w:rsid w:val="002441CD"/>
    <w:rsid w:val="002453B5"/>
    <w:rsid w:val="002501A3"/>
    <w:rsid w:val="0025105C"/>
    <w:rsid w:val="0025166C"/>
    <w:rsid w:val="0025367D"/>
    <w:rsid w:val="002537EA"/>
    <w:rsid w:val="00255052"/>
    <w:rsid w:val="002551A8"/>
    <w:rsid w:val="002555D4"/>
    <w:rsid w:val="00260939"/>
    <w:rsid w:val="00261A16"/>
    <w:rsid w:val="00261C94"/>
    <w:rsid w:val="00263522"/>
    <w:rsid w:val="0026462F"/>
    <w:rsid w:val="00264EC6"/>
    <w:rsid w:val="00265E33"/>
    <w:rsid w:val="002700F3"/>
    <w:rsid w:val="00271013"/>
    <w:rsid w:val="00273FE4"/>
    <w:rsid w:val="002765B4"/>
    <w:rsid w:val="00276A94"/>
    <w:rsid w:val="00276D40"/>
    <w:rsid w:val="002815E0"/>
    <w:rsid w:val="00284C4F"/>
    <w:rsid w:val="0028591A"/>
    <w:rsid w:val="00287E07"/>
    <w:rsid w:val="00292A97"/>
    <w:rsid w:val="00293205"/>
    <w:rsid w:val="0029405D"/>
    <w:rsid w:val="00294FA6"/>
    <w:rsid w:val="00295A6F"/>
    <w:rsid w:val="00296FC4"/>
    <w:rsid w:val="00297BBE"/>
    <w:rsid w:val="002A0EBE"/>
    <w:rsid w:val="002A196E"/>
    <w:rsid w:val="002A20C4"/>
    <w:rsid w:val="002A21D9"/>
    <w:rsid w:val="002A3AFC"/>
    <w:rsid w:val="002A570F"/>
    <w:rsid w:val="002A5E49"/>
    <w:rsid w:val="002A7292"/>
    <w:rsid w:val="002A7306"/>
    <w:rsid w:val="002A7358"/>
    <w:rsid w:val="002A7902"/>
    <w:rsid w:val="002A7BB2"/>
    <w:rsid w:val="002A7FC9"/>
    <w:rsid w:val="002B0F6B"/>
    <w:rsid w:val="002B23B8"/>
    <w:rsid w:val="002B2517"/>
    <w:rsid w:val="002B4429"/>
    <w:rsid w:val="002B5B0B"/>
    <w:rsid w:val="002B68A6"/>
    <w:rsid w:val="002B6942"/>
    <w:rsid w:val="002B7FAF"/>
    <w:rsid w:val="002C0D2D"/>
    <w:rsid w:val="002C0FF1"/>
    <w:rsid w:val="002C15D2"/>
    <w:rsid w:val="002C1834"/>
    <w:rsid w:val="002C1BE1"/>
    <w:rsid w:val="002C3808"/>
    <w:rsid w:val="002D0C4F"/>
    <w:rsid w:val="002D1364"/>
    <w:rsid w:val="002D3844"/>
    <w:rsid w:val="002D3D60"/>
    <w:rsid w:val="002D4D30"/>
    <w:rsid w:val="002D4FED"/>
    <w:rsid w:val="002D5000"/>
    <w:rsid w:val="002D539D"/>
    <w:rsid w:val="002D598D"/>
    <w:rsid w:val="002D6545"/>
    <w:rsid w:val="002D7188"/>
    <w:rsid w:val="002E0723"/>
    <w:rsid w:val="002E1DE3"/>
    <w:rsid w:val="002E2AB6"/>
    <w:rsid w:val="002E3F34"/>
    <w:rsid w:val="002E5F79"/>
    <w:rsid w:val="002E6154"/>
    <w:rsid w:val="002E64FA"/>
    <w:rsid w:val="002E6E59"/>
    <w:rsid w:val="002F0A00"/>
    <w:rsid w:val="002F0CFA"/>
    <w:rsid w:val="002F2960"/>
    <w:rsid w:val="002F669F"/>
    <w:rsid w:val="00300D81"/>
    <w:rsid w:val="00300EC4"/>
    <w:rsid w:val="00301B01"/>
    <w:rsid w:val="00301C97"/>
    <w:rsid w:val="00302C80"/>
    <w:rsid w:val="0031004C"/>
    <w:rsid w:val="003105F6"/>
    <w:rsid w:val="00310944"/>
    <w:rsid w:val="00311297"/>
    <w:rsid w:val="003113BE"/>
    <w:rsid w:val="003113CA"/>
    <w:rsid w:val="003122CA"/>
    <w:rsid w:val="00313DD6"/>
    <w:rsid w:val="003147E6"/>
    <w:rsid w:val="003148FD"/>
    <w:rsid w:val="00316F9B"/>
    <w:rsid w:val="0032005A"/>
    <w:rsid w:val="00321080"/>
    <w:rsid w:val="00322D45"/>
    <w:rsid w:val="0032569A"/>
    <w:rsid w:val="00325A1F"/>
    <w:rsid w:val="0032618C"/>
    <w:rsid w:val="003268F9"/>
    <w:rsid w:val="00326CA0"/>
    <w:rsid w:val="00330BAF"/>
    <w:rsid w:val="003315F4"/>
    <w:rsid w:val="00334102"/>
    <w:rsid w:val="00334E3A"/>
    <w:rsid w:val="003358D2"/>
    <w:rsid w:val="003361DD"/>
    <w:rsid w:val="0034010D"/>
    <w:rsid w:val="0034128A"/>
    <w:rsid w:val="00341A6A"/>
    <w:rsid w:val="00342234"/>
    <w:rsid w:val="00342FEE"/>
    <w:rsid w:val="00345283"/>
    <w:rsid w:val="00345B9C"/>
    <w:rsid w:val="00351DE1"/>
    <w:rsid w:val="00352556"/>
    <w:rsid w:val="003525BB"/>
    <w:rsid w:val="00352DAE"/>
    <w:rsid w:val="00354EB9"/>
    <w:rsid w:val="00357D8D"/>
    <w:rsid w:val="003602AE"/>
    <w:rsid w:val="003608AD"/>
    <w:rsid w:val="00360929"/>
    <w:rsid w:val="00360988"/>
    <w:rsid w:val="00360A2C"/>
    <w:rsid w:val="003647D5"/>
    <w:rsid w:val="00364EE3"/>
    <w:rsid w:val="0036647F"/>
    <w:rsid w:val="00366C9B"/>
    <w:rsid w:val="003674B0"/>
    <w:rsid w:val="00367C74"/>
    <w:rsid w:val="00373973"/>
    <w:rsid w:val="00373DD5"/>
    <w:rsid w:val="0037727C"/>
    <w:rsid w:val="00377E70"/>
    <w:rsid w:val="00380904"/>
    <w:rsid w:val="003823EE"/>
    <w:rsid w:val="00382529"/>
    <w:rsid w:val="00382960"/>
    <w:rsid w:val="00383921"/>
    <w:rsid w:val="003845DF"/>
    <w:rsid w:val="003846F7"/>
    <w:rsid w:val="003849CC"/>
    <w:rsid w:val="003851ED"/>
    <w:rsid w:val="00385B39"/>
    <w:rsid w:val="0038676B"/>
    <w:rsid w:val="00386785"/>
    <w:rsid w:val="00390E89"/>
    <w:rsid w:val="00391B1A"/>
    <w:rsid w:val="00393701"/>
    <w:rsid w:val="00394423"/>
    <w:rsid w:val="00394AD1"/>
    <w:rsid w:val="00394BB3"/>
    <w:rsid w:val="00396942"/>
    <w:rsid w:val="00396B49"/>
    <w:rsid w:val="00396E3E"/>
    <w:rsid w:val="003A0AA0"/>
    <w:rsid w:val="003A26D9"/>
    <w:rsid w:val="003A2972"/>
    <w:rsid w:val="003A2B20"/>
    <w:rsid w:val="003A306E"/>
    <w:rsid w:val="003A39DC"/>
    <w:rsid w:val="003A54C8"/>
    <w:rsid w:val="003A60DC"/>
    <w:rsid w:val="003A683E"/>
    <w:rsid w:val="003A694E"/>
    <w:rsid w:val="003A6A2D"/>
    <w:rsid w:val="003A6A46"/>
    <w:rsid w:val="003A7A63"/>
    <w:rsid w:val="003B000C"/>
    <w:rsid w:val="003B0AF4"/>
    <w:rsid w:val="003B0F1D"/>
    <w:rsid w:val="003B0FC1"/>
    <w:rsid w:val="003B22DB"/>
    <w:rsid w:val="003B4A57"/>
    <w:rsid w:val="003C084F"/>
    <w:rsid w:val="003C0AD9"/>
    <w:rsid w:val="003C0ED0"/>
    <w:rsid w:val="003C1D49"/>
    <w:rsid w:val="003C35C4"/>
    <w:rsid w:val="003C3FD1"/>
    <w:rsid w:val="003C597E"/>
    <w:rsid w:val="003D12C2"/>
    <w:rsid w:val="003D157D"/>
    <w:rsid w:val="003D15E0"/>
    <w:rsid w:val="003D1947"/>
    <w:rsid w:val="003D26AE"/>
    <w:rsid w:val="003D2D2E"/>
    <w:rsid w:val="003D31B9"/>
    <w:rsid w:val="003D3867"/>
    <w:rsid w:val="003D4C09"/>
    <w:rsid w:val="003D5B3C"/>
    <w:rsid w:val="003D6105"/>
    <w:rsid w:val="003D623E"/>
    <w:rsid w:val="003E0CF4"/>
    <w:rsid w:val="003E0D1A"/>
    <w:rsid w:val="003E1702"/>
    <w:rsid w:val="003E2240"/>
    <w:rsid w:val="003E2DA3"/>
    <w:rsid w:val="003E53F9"/>
    <w:rsid w:val="003E5C8D"/>
    <w:rsid w:val="003E6441"/>
    <w:rsid w:val="003E6CF6"/>
    <w:rsid w:val="003E6E18"/>
    <w:rsid w:val="003F020D"/>
    <w:rsid w:val="003F03D9"/>
    <w:rsid w:val="003F05E9"/>
    <w:rsid w:val="003F05F8"/>
    <w:rsid w:val="003F2CD9"/>
    <w:rsid w:val="003F2FBE"/>
    <w:rsid w:val="003F318D"/>
    <w:rsid w:val="003F3C04"/>
    <w:rsid w:val="003F4819"/>
    <w:rsid w:val="003F5447"/>
    <w:rsid w:val="003F5BAE"/>
    <w:rsid w:val="003F5C94"/>
    <w:rsid w:val="003F6ED7"/>
    <w:rsid w:val="003F7373"/>
    <w:rsid w:val="003F78FB"/>
    <w:rsid w:val="00400BE6"/>
    <w:rsid w:val="00400ED0"/>
    <w:rsid w:val="00401560"/>
    <w:rsid w:val="00401C84"/>
    <w:rsid w:val="00403075"/>
    <w:rsid w:val="00403210"/>
    <w:rsid w:val="004035BB"/>
    <w:rsid w:val="004035EB"/>
    <w:rsid w:val="00405F78"/>
    <w:rsid w:val="00406D78"/>
    <w:rsid w:val="00406DF3"/>
    <w:rsid w:val="00407332"/>
    <w:rsid w:val="00407828"/>
    <w:rsid w:val="004104A6"/>
    <w:rsid w:val="004135D3"/>
    <w:rsid w:val="00413D8E"/>
    <w:rsid w:val="004140F2"/>
    <w:rsid w:val="00414306"/>
    <w:rsid w:val="00417B22"/>
    <w:rsid w:val="00417B74"/>
    <w:rsid w:val="00420B51"/>
    <w:rsid w:val="00421085"/>
    <w:rsid w:val="00421921"/>
    <w:rsid w:val="0042465E"/>
    <w:rsid w:val="00424DF7"/>
    <w:rsid w:val="00425A0E"/>
    <w:rsid w:val="0042646D"/>
    <w:rsid w:val="004269FF"/>
    <w:rsid w:val="00427848"/>
    <w:rsid w:val="00431417"/>
    <w:rsid w:val="00432B76"/>
    <w:rsid w:val="00434D01"/>
    <w:rsid w:val="00434FEE"/>
    <w:rsid w:val="00435D26"/>
    <w:rsid w:val="00437152"/>
    <w:rsid w:val="0044084F"/>
    <w:rsid w:val="00440C99"/>
    <w:rsid w:val="0044175C"/>
    <w:rsid w:val="00442240"/>
    <w:rsid w:val="004443EE"/>
    <w:rsid w:val="00445F4D"/>
    <w:rsid w:val="00446C28"/>
    <w:rsid w:val="004471F6"/>
    <w:rsid w:val="004477ED"/>
    <w:rsid w:val="004504C0"/>
    <w:rsid w:val="0045051A"/>
    <w:rsid w:val="00452F72"/>
    <w:rsid w:val="004550FB"/>
    <w:rsid w:val="004609C7"/>
    <w:rsid w:val="0046111A"/>
    <w:rsid w:val="00462946"/>
    <w:rsid w:val="00463249"/>
    <w:rsid w:val="004632DD"/>
    <w:rsid w:val="00463F43"/>
    <w:rsid w:val="0046415B"/>
    <w:rsid w:val="00464B94"/>
    <w:rsid w:val="004653A8"/>
    <w:rsid w:val="00465A0B"/>
    <w:rsid w:val="00467454"/>
    <w:rsid w:val="004674BB"/>
    <w:rsid w:val="0047051E"/>
    <w:rsid w:val="0047077C"/>
    <w:rsid w:val="00470B05"/>
    <w:rsid w:val="00471582"/>
    <w:rsid w:val="0047207C"/>
    <w:rsid w:val="00472CD6"/>
    <w:rsid w:val="00474918"/>
    <w:rsid w:val="00474D95"/>
    <w:rsid w:val="00474E3C"/>
    <w:rsid w:val="00476763"/>
    <w:rsid w:val="00477B61"/>
    <w:rsid w:val="00480A58"/>
    <w:rsid w:val="00481166"/>
    <w:rsid w:val="00482151"/>
    <w:rsid w:val="00483127"/>
    <w:rsid w:val="00483310"/>
    <w:rsid w:val="0048375A"/>
    <w:rsid w:val="00484A11"/>
    <w:rsid w:val="00484D60"/>
    <w:rsid w:val="00485D77"/>
    <w:rsid w:val="00485FAD"/>
    <w:rsid w:val="004878A6"/>
    <w:rsid w:val="00487AD6"/>
    <w:rsid w:val="00487AED"/>
    <w:rsid w:val="0049043A"/>
    <w:rsid w:val="00490481"/>
    <w:rsid w:val="00491EDF"/>
    <w:rsid w:val="00492A3F"/>
    <w:rsid w:val="00493399"/>
    <w:rsid w:val="00493F3B"/>
    <w:rsid w:val="00494F62"/>
    <w:rsid w:val="004955C0"/>
    <w:rsid w:val="004A0BAB"/>
    <w:rsid w:val="004A1BC7"/>
    <w:rsid w:val="004A1F8F"/>
    <w:rsid w:val="004A2001"/>
    <w:rsid w:val="004A3590"/>
    <w:rsid w:val="004A38E4"/>
    <w:rsid w:val="004A453F"/>
    <w:rsid w:val="004A5AF5"/>
    <w:rsid w:val="004B00A7"/>
    <w:rsid w:val="004B1AEE"/>
    <w:rsid w:val="004B1FB0"/>
    <w:rsid w:val="004B25E2"/>
    <w:rsid w:val="004B34D7"/>
    <w:rsid w:val="004B3763"/>
    <w:rsid w:val="004B5037"/>
    <w:rsid w:val="004B5B2F"/>
    <w:rsid w:val="004B626A"/>
    <w:rsid w:val="004B660E"/>
    <w:rsid w:val="004B6683"/>
    <w:rsid w:val="004B6C57"/>
    <w:rsid w:val="004C05BD"/>
    <w:rsid w:val="004C1A99"/>
    <w:rsid w:val="004C1C9D"/>
    <w:rsid w:val="004C36F9"/>
    <w:rsid w:val="004C3B06"/>
    <w:rsid w:val="004C3F97"/>
    <w:rsid w:val="004C537E"/>
    <w:rsid w:val="004C5502"/>
    <w:rsid w:val="004C6B5A"/>
    <w:rsid w:val="004C6E2D"/>
    <w:rsid w:val="004C7EE7"/>
    <w:rsid w:val="004D2DEE"/>
    <w:rsid w:val="004D2E1F"/>
    <w:rsid w:val="004D3530"/>
    <w:rsid w:val="004D35E5"/>
    <w:rsid w:val="004D3BF0"/>
    <w:rsid w:val="004D3C22"/>
    <w:rsid w:val="004D6436"/>
    <w:rsid w:val="004D6530"/>
    <w:rsid w:val="004D6801"/>
    <w:rsid w:val="004D70A3"/>
    <w:rsid w:val="004D7FD9"/>
    <w:rsid w:val="004E0E23"/>
    <w:rsid w:val="004E1324"/>
    <w:rsid w:val="004E19A5"/>
    <w:rsid w:val="004E37E5"/>
    <w:rsid w:val="004E3B28"/>
    <w:rsid w:val="004E3FDB"/>
    <w:rsid w:val="004E587B"/>
    <w:rsid w:val="004E5FA3"/>
    <w:rsid w:val="004F04C8"/>
    <w:rsid w:val="004F1F2F"/>
    <w:rsid w:val="004F1F4A"/>
    <w:rsid w:val="004F257A"/>
    <w:rsid w:val="004F296D"/>
    <w:rsid w:val="004F322C"/>
    <w:rsid w:val="004F3436"/>
    <w:rsid w:val="004F508B"/>
    <w:rsid w:val="004F6940"/>
    <w:rsid w:val="004F695F"/>
    <w:rsid w:val="004F6B5E"/>
    <w:rsid w:val="004F6CA4"/>
    <w:rsid w:val="004F7E4A"/>
    <w:rsid w:val="00500752"/>
    <w:rsid w:val="00501465"/>
    <w:rsid w:val="0050162F"/>
    <w:rsid w:val="00501A50"/>
    <w:rsid w:val="0050222D"/>
    <w:rsid w:val="00503AF3"/>
    <w:rsid w:val="0050650E"/>
    <w:rsid w:val="0050696D"/>
    <w:rsid w:val="00506A03"/>
    <w:rsid w:val="0051094B"/>
    <w:rsid w:val="005110D7"/>
    <w:rsid w:val="00511D99"/>
    <w:rsid w:val="005128D3"/>
    <w:rsid w:val="00514606"/>
    <w:rsid w:val="005147E8"/>
    <w:rsid w:val="005158F2"/>
    <w:rsid w:val="00516572"/>
    <w:rsid w:val="00520292"/>
    <w:rsid w:val="00521E02"/>
    <w:rsid w:val="005243BE"/>
    <w:rsid w:val="00526DFC"/>
    <w:rsid w:val="00526F43"/>
    <w:rsid w:val="00527651"/>
    <w:rsid w:val="00533159"/>
    <w:rsid w:val="00533FC3"/>
    <w:rsid w:val="0053618C"/>
    <w:rsid w:val="0053619C"/>
    <w:rsid w:val="005363AB"/>
    <w:rsid w:val="00540D6F"/>
    <w:rsid w:val="0054440D"/>
    <w:rsid w:val="00544EF4"/>
    <w:rsid w:val="00545E53"/>
    <w:rsid w:val="0054623C"/>
    <w:rsid w:val="005479D9"/>
    <w:rsid w:val="0055134C"/>
    <w:rsid w:val="00552081"/>
    <w:rsid w:val="00554F23"/>
    <w:rsid w:val="00556AC6"/>
    <w:rsid w:val="005572BD"/>
    <w:rsid w:val="005577E9"/>
    <w:rsid w:val="00557A12"/>
    <w:rsid w:val="00557C98"/>
    <w:rsid w:val="00560A8F"/>
    <w:rsid w:val="00560AC7"/>
    <w:rsid w:val="00561AFB"/>
    <w:rsid w:val="00561FA8"/>
    <w:rsid w:val="005635ED"/>
    <w:rsid w:val="0056432B"/>
    <w:rsid w:val="00565253"/>
    <w:rsid w:val="00565E2F"/>
    <w:rsid w:val="00570191"/>
    <w:rsid w:val="00570570"/>
    <w:rsid w:val="00572512"/>
    <w:rsid w:val="00572C96"/>
    <w:rsid w:val="00573EE6"/>
    <w:rsid w:val="0057547F"/>
    <w:rsid w:val="005754EE"/>
    <w:rsid w:val="0057617E"/>
    <w:rsid w:val="00576497"/>
    <w:rsid w:val="0057772C"/>
    <w:rsid w:val="00582843"/>
    <w:rsid w:val="005829F0"/>
    <w:rsid w:val="00583581"/>
    <w:rsid w:val="005835E7"/>
    <w:rsid w:val="0058381F"/>
    <w:rsid w:val="0058397F"/>
    <w:rsid w:val="00583BF8"/>
    <w:rsid w:val="005841CE"/>
    <w:rsid w:val="00585227"/>
    <w:rsid w:val="005858FD"/>
    <w:rsid w:val="00585F33"/>
    <w:rsid w:val="00586DA7"/>
    <w:rsid w:val="00586F1A"/>
    <w:rsid w:val="00591124"/>
    <w:rsid w:val="005912E7"/>
    <w:rsid w:val="00591B80"/>
    <w:rsid w:val="00592E91"/>
    <w:rsid w:val="0059307E"/>
    <w:rsid w:val="00594C0B"/>
    <w:rsid w:val="00595205"/>
    <w:rsid w:val="00596725"/>
    <w:rsid w:val="00596FF4"/>
    <w:rsid w:val="00597024"/>
    <w:rsid w:val="005977A9"/>
    <w:rsid w:val="005A0274"/>
    <w:rsid w:val="005A095C"/>
    <w:rsid w:val="005A101B"/>
    <w:rsid w:val="005A10C1"/>
    <w:rsid w:val="005A1189"/>
    <w:rsid w:val="005A149E"/>
    <w:rsid w:val="005A1832"/>
    <w:rsid w:val="005A5604"/>
    <w:rsid w:val="005A57E5"/>
    <w:rsid w:val="005A6034"/>
    <w:rsid w:val="005A669D"/>
    <w:rsid w:val="005A6A4C"/>
    <w:rsid w:val="005A75D8"/>
    <w:rsid w:val="005B0935"/>
    <w:rsid w:val="005B0BD4"/>
    <w:rsid w:val="005B713E"/>
    <w:rsid w:val="005C03B6"/>
    <w:rsid w:val="005C1D79"/>
    <w:rsid w:val="005C31F3"/>
    <w:rsid w:val="005C320C"/>
    <w:rsid w:val="005C348E"/>
    <w:rsid w:val="005C43B3"/>
    <w:rsid w:val="005C4FD4"/>
    <w:rsid w:val="005C5034"/>
    <w:rsid w:val="005C68E1"/>
    <w:rsid w:val="005C6DD8"/>
    <w:rsid w:val="005C71DA"/>
    <w:rsid w:val="005D0699"/>
    <w:rsid w:val="005D3763"/>
    <w:rsid w:val="005D4815"/>
    <w:rsid w:val="005D55E1"/>
    <w:rsid w:val="005D582C"/>
    <w:rsid w:val="005D5BE3"/>
    <w:rsid w:val="005D68B3"/>
    <w:rsid w:val="005D7EB9"/>
    <w:rsid w:val="005E0195"/>
    <w:rsid w:val="005E033F"/>
    <w:rsid w:val="005E14B5"/>
    <w:rsid w:val="005E19F7"/>
    <w:rsid w:val="005E2B8A"/>
    <w:rsid w:val="005E4D43"/>
    <w:rsid w:val="005E4F04"/>
    <w:rsid w:val="005E4F3C"/>
    <w:rsid w:val="005E50C4"/>
    <w:rsid w:val="005E62C2"/>
    <w:rsid w:val="005E6C71"/>
    <w:rsid w:val="005E7C0C"/>
    <w:rsid w:val="005F0963"/>
    <w:rsid w:val="005F0AB8"/>
    <w:rsid w:val="005F1721"/>
    <w:rsid w:val="005F2824"/>
    <w:rsid w:val="005F2CC1"/>
    <w:rsid w:val="005F2EBA"/>
    <w:rsid w:val="005F35D2"/>
    <w:rsid w:val="005F35ED"/>
    <w:rsid w:val="005F4997"/>
    <w:rsid w:val="005F5B54"/>
    <w:rsid w:val="005F662B"/>
    <w:rsid w:val="005F69BD"/>
    <w:rsid w:val="005F74FD"/>
    <w:rsid w:val="005F7812"/>
    <w:rsid w:val="005F7A74"/>
    <w:rsid w:val="005F7A88"/>
    <w:rsid w:val="00601F36"/>
    <w:rsid w:val="00603A1A"/>
    <w:rsid w:val="006046D5"/>
    <w:rsid w:val="0060484C"/>
    <w:rsid w:val="00604F2D"/>
    <w:rsid w:val="0060545A"/>
    <w:rsid w:val="00605474"/>
    <w:rsid w:val="00606D05"/>
    <w:rsid w:val="00607287"/>
    <w:rsid w:val="006079C7"/>
    <w:rsid w:val="00607A93"/>
    <w:rsid w:val="00607B0E"/>
    <w:rsid w:val="00610C08"/>
    <w:rsid w:val="00611F74"/>
    <w:rsid w:val="00615772"/>
    <w:rsid w:val="00615C62"/>
    <w:rsid w:val="0061727A"/>
    <w:rsid w:val="00617A35"/>
    <w:rsid w:val="00617E48"/>
    <w:rsid w:val="00620D12"/>
    <w:rsid w:val="00621256"/>
    <w:rsid w:val="006212CA"/>
    <w:rsid w:val="0062141C"/>
    <w:rsid w:val="00621659"/>
    <w:rsid w:val="00621F4D"/>
    <w:rsid w:val="00621FCC"/>
    <w:rsid w:val="00622E4B"/>
    <w:rsid w:val="00622FC5"/>
    <w:rsid w:val="006239B1"/>
    <w:rsid w:val="00624F8A"/>
    <w:rsid w:val="00625E89"/>
    <w:rsid w:val="006260EF"/>
    <w:rsid w:val="00630C61"/>
    <w:rsid w:val="00630DBF"/>
    <w:rsid w:val="00632E13"/>
    <w:rsid w:val="006333DA"/>
    <w:rsid w:val="00635134"/>
    <w:rsid w:val="006356E2"/>
    <w:rsid w:val="0063733E"/>
    <w:rsid w:val="00642A65"/>
    <w:rsid w:val="00642D1E"/>
    <w:rsid w:val="00645DCE"/>
    <w:rsid w:val="006465AC"/>
    <w:rsid w:val="006465BF"/>
    <w:rsid w:val="00646F95"/>
    <w:rsid w:val="00652339"/>
    <w:rsid w:val="00653B22"/>
    <w:rsid w:val="0065493E"/>
    <w:rsid w:val="006552BF"/>
    <w:rsid w:val="006566DD"/>
    <w:rsid w:val="00657BF4"/>
    <w:rsid w:val="00660001"/>
    <w:rsid w:val="006603FB"/>
    <w:rsid w:val="006608DF"/>
    <w:rsid w:val="00661FA7"/>
    <w:rsid w:val="006623AC"/>
    <w:rsid w:val="00663181"/>
    <w:rsid w:val="00664C47"/>
    <w:rsid w:val="00667522"/>
    <w:rsid w:val="006678AF"/>
    <w:rsid w:val="006701EF"/>
    <w:rsid w:val="00670A0F"/>
    <w:rsid w:val="00671ADF"/>
    <w:rsid w:val="00673BA5"/>
    <w:rsid w:val="006748AC"/>
    <w:rsid w:val="00677474"/>
    <w:rsid w:val="00680058"/>
    <w:rsid w:val="00681F9F"/>
    <w:rsid w:val="00683B64"/>
    <w:rsid w:val="00683C0A"/>
    <w:rsid w:val="006840EA"/>
    <w:rsid w:val="006844E2"/>
    <w:rsid w:val="00685267"/>
    <w:rsid w:val="006872AE"/>
    <w:rsid w:val="00690082"/>
    <w:rsid w:val="00690252"/>
    <w:rsid w:val="00690CF6"/>
    <w:rsid w:val="00692434"/>
    <w:rsid w:val="00692718"/>
    <w:rsid w:val="00692CDB"/>
    <w:rsid w:val="0069462E"/>
    <w:rsid w:val="006946BB"/>
    <w:rsid w:val="006959E9"/>
    <w:rsid w:val="006969FA"/>
    <w:rsid w:val="006A0920"/>
    <w:rsid w:val="006A0F4D"/>
    <w:rsid w:val="006A20E2"/>
    <w:rsid w:val="006A30EA"/>
    <w:rsid w:val="006A35D5"/>
    <w:rsid w:val="006A3A0C"/>
    <w:rsid w:val="006A4770"/>
    <w:rsid w:val="006A595E"/>
    <w:rsid w:val="006A62CB"/>
    <w:rsid w:val="006A64A3"/>
    <w:rsid w:val="006A748A"/>
    <w:rsid w:val="006B5C7C"/>
    <w:rsid w:val="006B60C7"/>
    <w:rsid w:val="006B624E"/>
    <w:rsid w:val="006B6E18"/>
    <w:rsid w:val="006C0C42"/>
    <w:rsid w:val="006C1433"/>
    <w:rsid w:val="006C15D5"/>
    <w:rsid w:val="006C2D91"/>
    <w:rsid w:val="006C3A65"/>
    <w:rsid w:val="006C3B87"/>
    <w:rsid w:val="006C419E"/>
    <w:rsid w:val="006C4A31"/>
    <w:rsid w:val="006C4D55"/>
    <w:rsid w:val="006C519A"/>
    <w:rsid w:val="006C52B5"/>
    <w:rsid w:val="006C536B"/>
    <w:rsid w:val="006C5AC2"/>
    <w:rsid w:val="006C6AFB"/>
    <w:rsid w:val="006C71E8"/>
    <w:rsid w:val="006D0A17"/>
    <w:rsid w:val="006D2735"/>
    <w:rsid w:val="006D2EC3"/>
    <w:rsid w:val="006D45B2"/>
    <w:rsid w:val="006D4AE6"/>
    <w:rsid w:val="006D5416"/>
    <w:rsid w:val="006D6BC6"/>
    <w:rsid w:val="006E0D7B"/>
    <w:rsid w:val="006E0F0A"/>
    <w:rsid w:val="006E0FBA"/>
    <w:rsid w:val="006E0FCC"/>
    <w:rsid w:val="006E1BA1"/>
    <w:rsid w:val="006E1E96"/>
    <w:rsid w:val="006E431D"/>
    <w:rsid w:val="006E49CA"/>
    <w:rsid w:val="006E50F9"/>
    <w:rsid w:val="006E5E21"/>
    <w:rsid w:val="006F14C7"/>
    <w:rsid w:val="006F1D97"/>
    <w:rsid w:val="006F2648"/>
    <w:rsid w:val="006F2F10"/>
    <w:rsid w:val="006F40D8"/>
    <w:rsid w:val="006F482B"/>
    <w:rsid w:val="006F4FF1"/>
    <w:rsid w:val="006F6311"/>
    <w:rsid w:val="00700441"/>
    <w:rsid w:val="00701952"/>
    <w:rsid w:val="00702556"/>
    <w:rsid w:val="0070277E"/>
    <w:rsid w:val="00703417"/>
    <w:rsid w:val="00703867"/>
    <w:rsid w:val="007038F8"/>
    <w:rsid w:val="00704156"/>
    <w:rsid w:val="007069FC"/>
    <w:rsid w:val="0070753D"/>
    <w:rsid w:val="0070754B"/>
    <w:rsid w:val="00711221"/>
    <w:rsid w:val="00712675"/>
    <w:rsid w:val="00713808"/>
    <w:rsid w:val="007139CB"/>
    <w:rsid w:val="007151B6"/>
    <w:rsid w:val="007151D9"/>
    <w:rsid w:val="0071520D"/>
    <w:rsid w:val="00715EDB"/>
    <w:rsid w:val="007160CD"/>
    <w:rsid w:val="007160D5"/>
    <w:rsid w:val="007163FB"/>
    <w:rsid w:val="00717C2E"/>
    <w:rsid w:val="007204FA"/>
    <w:rsid w:val="00720A4A"/>
    <w:rsid w:val="007213B3"/>
    <w:rsid w:val="0072310C"/>
    <w:rsid w:val="0072369C"/>
    <w:rsid w:val="0072457F"/>
    <w:rsid w:val="007248E4"/>
    <w:rsid w:val="00724FCA"/>
    <w:rsid w:val="00725406"/>
    <w:rsid w:val="00725EAA"/>
    <w:rsid w:val="0072621B"/>
    <w:rsid w:val="00730555"/>
    <w:rsid w:val="007312CC"/>
    <w:rsid w:val="007362C7"/>
    <w:rsid w:val="00736A64"/>
    <w:rsid w:val="00737F6A"/>
    <w:rsid w:val="007410B6"/>
    <w:rsid w:val="00744C6F"/>
    <w:rsid w:val="007457F6"/>
    <w:rsid w:val="00745ABB"/>
    <w:rsid w:val="00746E38"/>
    <w:rsid w:val="00747AEA"/>
    <w:rsid w:val="00747C59"/>
    <w:rsid w:val="00747CD5"/>
    <w:rsid w:val="00747FB3"/>
    <w:rsid w:val="007520CB"/>
    <w:rsid w:val="00752B85"/>
    <w:rsid w:val="00752D49"/>
    <w:rsid w:val="007536F5"/>
    <w:rsid w:val="00753768"/>
    <w:rsid w:val="007537FA"/>
    <w:rsid w:val="00753B51"/>
    <w:rsid w:val="00754A03"/>
    <w:rsid w:val="00756629"/>
    <w:rsid w:val="007575D2"/>
    <w:rsid w:val="00757B4F"/>
    <w:rsid w:val="00757B6A"/>
    <w:rsid w:val="00757E76"/>
    <w:rsid w:val="007610E0"/>
    <w:rsid w:val="007621AA"/>
    <w:rsid w:val="0076260A"/>
    <w:rsid w:val="007627D3"/>
    <w:rsid w:val="00764A67"/>
    <w:rsid w:val="007656D4"/>
    <w:rsid w:val="00765ABC"/>
    <w:rsid w:val="00765B7F"/>
    <w:rsid w:val="00765F39"/>
    <w:rsid w:val="00770F6B"/>
    <w:rsid w:val="00771883"/>
    <w:rsid w:val="00776BEC"/>
    <w:rsid w:val="00776DC2"/>
    <w:rsid w:val="00780122"/>
    <w:rsid w:val="007815F6"/>
    <w:rsid w:val="00781DC5"/>
    <w:rsid w:val="0078214B"/>
    <w:rsid w:val="00782DBA"/>
    <w:rsid w:val="00783DC1"/>
    <w:rsid w:val="0078498A"/>
    <w:rsid w:val="00784A83"/>
    <w:rsid w:val="00784CA0"/>
    <w:rsid w:val="007872EB"/>
    <w:rsid w:val="0078742B"/>
    <w:rsid w:val="007878FE"/>
    <w:rsid w:val="00792207"/>
    <w:rsid w:val="00792B64"/>
    <w:rsid w:val="00792D88"/>
    <w:rsid w:val="00792E29"/>
    <w:rsid w:val="0079379A"/>
    <w:rsid w:val="007942EB"/>
    <w:rsid w:val="00794953"/>
    <w:rsid w:val="007949A4"/>
    <w:rsid w:val="007A1F2F"/>
    <w:rsid w:val="007A2A5C"/>
    <w:rsid w:val="007A35EB"/>
    <w:rsid w:val="007A4C35"/>
    <w:rsid w:val="007A4CEC"/>
    <w:rsid w:val="007A5150"/>
    <w:rsid w:val="007A5373"/>
    <w:rsid w:val="007A789F"/>
    <w:rsid w:val="007A7F5C"/>
    <w:rsid w:val="007B0DBF"/>
    <w:rsid w:val="007B2EA4"/>
    <w:rsid w:val="007B5EE9"/>
    <w:rsid w:val="007B75BC"/>
    <w:rsid w:val="007C0BD6"/>
    <w:rsid w:val="007C121F"/>
    <w:rsid w:val="007C1FB8"/>
    <w:rsid w:val="007C2202"/>
    <w:rsid w:val="007C3806"/>
    <w:rsid w:val="007C4510"/>
    <w:rsid w:val="007C5526"/>
    <w:rsid w:val="007C572A"/>
    <w:rsid w:val="007C5BB7"/>
    <w:rsid w:val="007D04DB"/>
    <w:rsid w:val="007D0532"/>
    <w:rsid w:val="007D0791"/>
    <w:rsid w:val="007D07D5"/>
    <w:rsid w:val="007D1C64"/>
    <w:rsid w:val="007D1FA6"/>
    <w:rsid w:val="007D32DD"/>
    <w:rsid w:val="007D3FCA"/>
    <w:rsid w:val="007D4201"/>
    <w:rsid w:val="007D6DCE"/>
    <w:rsid w:val="007D72C4"/>
    <w:rsid w:val="007D75BA"/>
    <w:rsid w:val="007D7F35"/>
    <w:rsid w:val="007E0E4A"/>
    <w:rsid w:val="007E1319"/>
    <w:rsid w:val="007E20A9"/>
    <w:rsid w:val="007E2CFC"/>
    <w:rsid w:val="007E2CFE"/>
    <w:rsid w:val="007E30F9"/>
    <w:rsid w:val="007E52E7"/>
    <w:rsid w:val="007E59C9"/>
    <w:rsid w:val="007E5AD7"/>
    <w:rsid w:val="007E5B27"/>
    <w:rsid w:val="007E68DE"/>
    <w:rsid w:val="007E7ED1"/>
    <w:rsid w:val="007F0072"/>
    <w:rsid w:val="007F2B18"/>
    <w:rsid w:val="007F2EB6"/>
    <w:rsid w:val="007F4615"/>
    <w:rsid w:val="007F4C47"/>
    <w:rsid w:val="007F4F34"/>
    <w:rsid w:val="007F54C3"/>
    <w:rsid w:val="007F7F8C"/>
    <w:rsid w:val="00800FE9"/>
    <w:rsid w:val="00802949"/>
    <w:rsid w:val="0080301E"/>
    <w:rsid w:val="0080365F"/>
    <w:rsid w:val="008054CB"/>
    <w:rsid w:val="00806215"/>
    <w:rsid w:val="0080622F"/>
    <w:rsid w:val="00812732"/>
    <w:rsid w:val="00812BE5"/>
    <w:rsid w:val="008136CF"/>
    <w:rsid w:val="00813746"/>
    <w:rsid w:val="0081376B"/>
    <w:rsid w:val="00814558"/>
    <w:rsid w:val="00815392"/>
    <w:rsid w:val="00817429"/>
    <w:rsid w:val="00817974"/>
    <w:rsid w:val="008208CA"/>
    <w:rsid w:val="00820AA6"/>
    <w:rsid w:val="00821514"/>
    <w:rsid w:val="00821E35"/>
    <w:rsid w:val="00822610"/>
    <w:rsid w:val="00824316"/>
    <w:rsid w:val="00824591"/>
    <w:rsid w:val="00824AED"/>
    <w:rsid w:val="008269F5"/>
    <w:rsid w:val="00827820"/>
    <w:rsid w:val="00827C37"/>
    <w:rsid w:val="008316E4"/>
    <w:rsid w:val="00831B8B"/>
    <w:rsid w:val="008322BB"/>
    <w:rsid w:val="0083405D"/>
    <w:rsid w:val="008345B9"/>
    <w:rsid w:val="008352D4"/>
    <w:rsid w:val="00836DB9"/>
    <w:rsid w:val="00837C67"/>
    <w:rsid w:val="008415B0"/>
    <w:rsid w:val="00842028"/>
    <w:rsid w:val="008436B8"/>
    <w:rsid w:val="008460B6"/>
    <w:rsid w:val="00846B9B"/>
    <w:rsid w:val="0085047E"/>
    <w:rsid w:val="00850818"/>
    <w:rsid w:val="00850C9D"/>
    <w:rsid w:val="008525BF"/>
    <w:rsid w:val="00852B59"/>
    <w:rsid w:val="008532BE"/>
    <w:rsid w:val="00854550"/>
    <w:rsid w:val="00855441"/>
    <w:rsid w:val="00855992"/>
    <w:rsid w:val="00856272"/>
    <w:rsid w:val="008563FF"/>
    <w:rsid w:val="0086018B"/>
    <w:rsid w:val="00860EC1"/>
    <w:rsid w:val="008611DD"/>
    <w:rsid w:val="008620DE"/>
    <w:rsid w:val="00864F8F"/>
    <w:rsid w:val="00866867"/>
    <w:rsid w:val="00872257"/>
    <w:rsid w:val="00873E0A"/>
    <w:rsid w:val="0087483F"/>
    <w:rsid w:val="00874C9F"/>
    <w:rsid w:val="008753E6"/>
    <w:rsid w:val="0087738C"/>
    <w:rsid w:val="008802AF"/>
    <w:rsid w:val="00881926"/>
    <w:rsid w:val="008827CD"/>
    <w:rsid w:val="0088318F"/>
    <w:rsid w:val="0088331D"/>
    <w:rsid w:val="008852B0"/>
    <w:rsid w:val="00885AE7"/>
    <w:rsid w:val="00886AC9"/>
    <w:rsid w:val="00886B60"/>
    <w:rsid w:val="00887010"/>
    <w:rsid w:val="00887889"/>
    <w:rsid w:val="00887DD4"/>
    <w:rsid w:val="00891EEA"/>
    <w:rsid w:val="008920FF"/>
    <w:rsid w:val="008926E8"/>
    <w:rsid w:val="0089330C"/>
    <w:rsid w:val="00894F19"/>
    <w:rsid w:val="00896A10"/>
    <w:rsid w:val="008971B5"/>
    <w:rsid w:val="008971C2"/>
    <w:rsid w:val="00897398"/>
    <w:rsid w:val="008A0C83"/>
    <w:rsid w:val="008A4D59"/>
    <w:rsid w:val="008A4FAF"/>
    <w:rsid w:val="008A5A15"/>
    <w:rsid w:val="008A5D26"/>
    <w:rsid w:val="008A6B13"/>
    <w:rsid w:val="008A6ECB"/>
    <w:rsid w:val="008B03ED"/>
    <w:rsid w:val="008B0AA1"/>
    <w:rsid w:val="008B0BF9"/>
    <w:rsid w:val="008B2866"/>
    <w:rsid w:val="008B29A4"/>
    <w:rsid w:val="008B3718"/>
    <w:rsid w:val="008B3859"/>
    <w:rsid w:val="008B3B2D"/>
    <w:rsid w:val="008B3F6D"/>
    <w:rsid w:val="008B436D"/>
    <w:rsid w:val="008B4E49"/>
    <w:rsid w:val="008B52BB"/>
    <w:rsid w:val="008B717F"/>
    <w:rsid w:val="008B7712"/>
    <w:rsid w:val="008B7B26"/>
    <w:rsid w:val="008C0E44"/>
    <w:rsid w:val="008C1D95"/>
    <w:rsid w:val="008C3524"/>
    <w:rsid w:val="008C4061"/>
    <w:rsid w:val="008C4229"/>
    <w:rsid w:val="008C5489"/>
    <w:rsid w:val="008C59DA"/>
    <w:rsid w:val="008C5BE0"/>
    <w:rsid w:val="008C6CA5"/>
    <w:rsid w:val="008C7233"/>
    <w:rsid w:val="008D1208"/>
    <w:rsid w:val="008D1387"/>
    <w:rsid w:val="008D17F1"/>
    <w:rsid w:val="008D2434"/>
    <w:rsid w:val="008D2A05"/>
    <w:rsid w:val="008D58AE"/>
    <w:rsid w:val="008D5FBD"/>
    <w:rsid w:val="008E10FD"/>
    <w:rsid w:val="008E171D"/>
    <w:rsid w:val="008E2785"/>
    <w:rsid w:val="008E2B0C"/>
    <w:rsid w:val="008E4086"/>
    <w:rsid w:val="008E4592"/>
    <w:rsid w:val="008E4D32"/>
    <w:rsid w:val="008E5CB4"/>
    <w:rsid w:val="008E7161"/>
    <w:rsid w:val="008E78A3"/>
    <w:rsid w:val="008F0654"/>
    <w:rsid w:val="008F06CB"/>
    <w:rsid w:val="008F2E83"/>
    <w:rsid w:val="008F612A"/>
    <w:rsid w:val="008F7C59"/>
    <w:rsid w:val="00900024"/>
    <w:rsid w:val="009003C1"/>
    <w:rsid w:val="0090293D"/>
    <w:rsid w:val="009034DE"/>
    <w:rsid w:val="009047BA"/>
    <w:rsid w:val="00905396"/>
    <w:rsid w:val="0090605D"/>
    <w:rsid w:val="00906419"/>
    <w:rsid w:val="00907C9D"/>
    <w:rsid w:val="00912889"/>
    <w:rsid w:val="00913A42"/>
    <w:rsid w:val="009140D6"/>
    <w:rsid w:val="00914167"/>
    <w:rsid w:val="00914242"/>
    <w:rsid w:val="009143DB"/>
    <w:rsid w:val="0091462F"/>
    <w:rsid w:val="00915065"/>
    <w:rsid w:val="00915DE2"/>
    <w:rsid w:val="009161AF"/>
    <w:rsid w:val="00916CEF"/>
    <w:rsid w:val="00917CE5"/>
    <w:rsid w:val="009217C0"/>
    <w:rsid w:val="00923040"/>
    <w:rsid w:val="00925241"/>
    <w:rsid w:val="00925CEC"/>
    <w:rsid w:val="00926A3F"/>
    <w:rsid w:val="0092794E"/>
    <w:rsid w:val="0093079B"/>
    <w:rsid w:val="00930D30"/>
    <w:rsid w:val="00932EFE"/>
    <w:rsid w:val="009332A2"/>
    <w:rsid w:val="00934F24"/>
    <w:rsid w:val="00936A4B"/>
    <w:rsid w:val="00937598"/>
    <w:rsid w:val="0093790B"/>
    <w:rsid w:val="009418CF"/>
    <w:rsid w:val="00943069"/>
    <w:rsid w:val="00943751"/>
    <w:rsid w:val="00944BB6"/>
    <w:rsid w:val="00945F67"/>
    <w:rsid w:val="00946DD0"/>
    <w:rsid w:val="009509E6"/>
    <w:rsid w:val="00952018"/>
    <w:rsid w:val="00952101"/>
    <w:rsid w:val="00952800"/>
    <w:rsid w:val="009528CB"/>
    <w:rsid w:val="0095300D"/>
    <w:rsid w:val="009531AC"/>
    <w:rsid w:val="00953597"/>
    <w:rsid w:val="00955509"/>
    <w:rsid w:val="00956812"/>
    <w:rsid w:val="00956C11"/>
    <w:rsid w:val="0095719A"/>
    <w:rsid w:val="00961073"/>
    <w:rsid w:val="00961CC6"/>
    <w:rsid w:val="009623E9"/>
    <w:rsid w:val="009634DB"/>
    <w:rsid w:val="00963EEB"/>
    <w:rsid w:val="00964673"/>
    <w:rsid w:val="009648BC"/>
    <w:rsid w:val="00964C2F"/>
    <w:rsid w:val="00965195"/>
    <w:rsid w:val="00965A43"/>
    <w:rsid w:val="00965F88"/>
    <w:rsid w:val="0096740A"/>
    <w:rsid w:val="0097021C"/>
    <w:rsid w:val="00972A2C"/>
    <w:rsid w:val="0097368E"/>
    <w:rsid w:val="00973E0B"/>
    <w:rsid w:val="00975482"/>
    <w:rsid w:val="009815D8"/>
    <w:rsid w:val="00983518"/>
    <w:rsid w:val="00984608"/>
    <w:rsid w:val="0098487B"/>
    <w:rsid w:val="00984E03"/>
    <w:rsid w:val="00985E6D"/>
    <w:rsid w:val="009872FC"/>
    <w:rsid w:val="00987B6D"/>
    <w:rsid w:val="00987E85"/>
    <w:rsid w:val="00991AA9"/>
    <w:rsid w:val="00991F0C"/>
    <w:rsid w:val="00992ED7"/>
    <w:rsid w:val="00992FEF"/>
    <w:rsid w:val="00995C05"/>
    <w:rsid w:val="009962D6"/>
    <w:rsid w:val="00996B8B"/>
    <w:rsid w:val="00997A21"/>
    <w:rsid w:val="009A0C31"/>
    <w:rsid w:val="009A0D12"/>
    <w:rsid w:val="009A1987"/>
    <w:rsid w:val="009A2165"/>
    <w:rsid w:val="009A2647"/>
    <w:rsid w:val="009A2BEE"/>
    <w:rsid w:val="009A3776"/>
    <w:rsid w:val="009A51AD"/>
    <w:rsid w:val="009A5289"/>
    <w:rsid w:val="009A6522"/>
    <w:rsid w:val="009A729C"/>
    <w:rsid w:val="009A7A53"/>
    <w:rsid w:val="009A7D0C"/>
    <w:rsid w:val="009A7F54"/>
    <w:rsid w:val="009B0402"/>
    <w:rsid w:val="009B0B75"/>
    <w:rsid w:val="009B0D44"/>
    <w:rsid w:val="009B16DF"/>
    <w:rsid w:val="009B276B"/>
    <w:rsid w:val="009B3152"/>
    <w:rsid w:val="009B33E7"/>
    <w:rsid w:val="009B4CB2"/>
    <w:rsid w:val="009B5F7F"/>
    <w:rsid w:val="009B6701"/>
    <w:rsid w:val="009B6A22"/>
    <w:rsid w:val="009B6E0E"/>
    <w:rsid w:val="009B6EF7"/>
    <w:rsid w:val="009B7000"/>
    <w:rsid w:val="009B739C"/>
    <w:rsid w:val="009B7D4F"/>
    <w:rsid w:val="009C04EC"/>
    <w:rsid w:val="009C1835"/>
    <w:rsid w:val="009C328C"/>
    <w:rsid w:val="009C4444"/>
    <w:rsid w:val="009C79AD"/>
    <w:rsid w:val="009C7CA6"/>
    <w:rsid w:val="009D2118"/>
    <w:rsid w:val="009D3316"/>
    <w:rsid w:val="009D4F86"/>
    <w:rsid w:val="009D55AA"/>
    <w:rsid w:val="009D7DC5"/>
    <w:rsid w:val="009E3E77"/>
    <w:rsid w:val="009E3FAB"/>
    <w:rsid w:val="009E5B3F"/>
    <w:rsid w:val="009E7D90"/>
    <w:rsid w:val="009F0755"/>
    <w:rsid w:val="009F1AB0"/>
    <w:rsid w:val="009F220F"/>
    <w:rsid w:val="009F49C5"/>
    <w:rsid w:val="009F501D"/>
    <w:rsid w:val="009F7DD8"/>
    <w:rsid w:val="00A00D27"/>
    <w:rsid w:val="00A024FE"/>
    <w:rsid w:val="00A039D5"/>
    <w:rsid w:val="00A03CB3"/>
    <w:rsid w:val="00A04053"/>
    <w:rsid w:val="00A046AD"/>
    <w:rsid w:val="00A04821"/>
    <w:rsid w:val="00A05885"/>
    <w:rsid w:val="00A0742B"/>
    <w:rsid w:val="00A079C1"/>
    <w:rsid w:val="00A1248E"/>
    <w:rsid w:val="00A12520"/>
    <w:rsid w:val="00A12964"/>
    <w:rsid w:val="00A130FD"/>
    <w:rsid w:val="00A13D6D"/>
    <w:rsid w:val="00A14769"/>
    <w:rsid w:val="00A14EA0"/>
    <w:rsid w:val="00A16151"/>
    <w:rsid w:val="00A16EC6"/>
    <w:rsid w:val="00A17920"/>
    <w:rsid w:val="00A17C06"/>
    <w:rsid w:val="00A202E0"/>
    <w:rsid w:val="00A2126E"/>
    <w:rsid w:val="00A21706"/>
    <w:rsid w:val="00A22C43"/>
    <w:rsid w:val="00A246C1"/>
    <w:rsid w:val="00A24EE9"/>
    <w:rsid w:val="00A24FCC"/>
    <w:rsid w:val="00A256DA"/>
    <w:rsid w:val="00A2674A"/>
    <w:rsid w:val="00A26A90"/>
    <w:rsid w:val="00A26B27"/>
    <w:rsid w:val="00A2707B"/>
    <w:rsid w:val="00A30E4F"/>
    <w:rsid w:val="00A31247"/>
    <w:rsid w:val="00A31529"/>
    <w:rsid w:val="00A31593"/>
    <w:rsid w:val="00A318F3"/>
    <w:rsid w:val="00A32253"/>
    <w:rsid w:val="00A3310E"/>
    <w:rsid w:val="00A333A0"/>
    <w:rsid w:val="00A34361"/>
    <w:rsid w:val="00A35175"/>
    <w:rsid w:val="00A37B8B"/>
    <w:rsid w:val="00A37E70"/>
    <w:rsid w:val="00A40678"/>
    <w:rsid w:val="00A437E1"/>
    <w:rsid w:val="00A44B1B"/>
    <w:rsid w:val="00A45254"/>
    <w:rsid w:val="00A4685E"/>
    <w:rsid w:val="00A47750"/>
    <w:rsid w:val="00A47851"/>
    <w:rsid w:val="00A50CD4"/>
    <w:rsid w:val="00A51191"/>
    <w:rsid w:val="00A51FAF"/>
    <w:rsid w:val="00A521A2"/>
    <w:rsid w:val="00A525BE"/>
    <w:rsid w:val="00A532D6"/>
    <w:rsid w:val="00A56CB0"/>
    <w:rsid w:val="00A56D62"/>
    <w:rsid w:val="00A56F07"/>
    <w:rsid w:val="00A5762C"/>
    <w:rsid w:val="00A600FC"/>
    <w:rsid w:val="00A60BCA"/>
    <w:rsid w:val="00A61A60"/>
    <w:rsid w:val="00A61BAE"/>
    <w:rsid w:val="00A61DD4"/>
    <w:rsid w:val="00A638DA"/>
    <w:rsid w:val="00A65B41"/>
    <w:rsid w:val="00A65E00"/>
    <w:rsid w:val="00A66A78"/>
    <w:rsid w:val="00A6779E"/>
    <w:rsid w:val="00A72059"/>
    <w:rsid w:val="00A73446"/>
    <w:rsid w:val="00A7436E"/>
    <w:rsid w:val="00A7462B"/>
    <w:rsid w:val="00A74E96"/>
    <w:rsid w:val="00A74F86"/>
    <w:rsid w:val="00A75A8E"/>
    <w:rsid w:val="00A76848"/>
    <w:rsid w:val="00A76F65"/>
    <w:rsid w:val="00A770A0"/>
    <w:rsid w:val="00A77A23"/>
    <w:rsid w:val="00A800A4"/>
    <w:rsid w:val="00A824DD"/>
    <w:rsid w:val="00A82563"/>
    <w:rsid w:val="00A83676"/>
    <w:rsid w:val="00A83B7B"/>
    <w:rsid w:val="00A84274"/>
    <w:rsid w:val="00A850F3"/>
    <w:rsid w:val="00A864E3"/>
    <w:rsid w:val="00A8778A"/>
    <w:rsid w:val="00A90A9F"/>
    <w:rsid w:val="00A94574"/>
    <w:rsid w:val="00A95936"/>
    <w:rsid w:val="00A96265"/>
    <w:rsid w:val="00A97084"/>
    <w:rsid w:val="00AA1A06"/>
    <w:rsid w:val="00AA1C2C"/>
    <w:rsid w:val="00AA35F6"/>
    <w:rsid w:val="00AA667C"/>
    <w:rsid w:val="00AA6E91"/>
    <w:rsid w:val="00AA7439"/>
    <w:rsid w:val="00AB047E"/>
    <w:rsid w:val="00AB0B0A"/>
    <w:rsid w:val="00AB0BB7"/>
    <w:rsid w:val="00AB22C6"/>
    <w:rsid w:val="00AB2AD0"/>
    <w:rsid w:val="00AB4345"/>
    <w:rsid w:val="00AB59A7"/>
    <w:rsid w:val="00AB6404"/>
    <w:rsid w:val="00AB67FC"/>
    <w:rsid w:val="00AC00F2"/>
    <w:rsid w:val="00AC31B5"/>
    <w:rsid w:val="00AC3BB6"/>
    <w:rsid w:val="00AC4EA1"/>
    <w:rsid w:val="00AC5381"/>
    <w:rsid w:val="00AC5920"/>
    <w:rsid w:val="00AD030F"/>
    <w:rsid w:val="00AD0E65"/>
    <w:rsid w:val="00AD11D3"/>
    <w:rsid w:val="00AD1D19"/>
    <w:rsid w:val="00AD2715"/>
    <w:rsid w:val="00AD2BF2"/>
    <w:rsid w:val="00AD3006"/>
    <w:rsid w:val="00AD4680"/>
    <w:rsid w:val="00AD4E90"/>
    <w:rsid w:val="00AD5422"/>
    <w:rsid w:val="00AD5759"/>
    <w:rsid w:val="00AE01CF"/>
    <w:rsid w:val="00AE1103"/>
    <w:rsid w:val="00AE13DF"/>
    <w:rsid w:val="00AE2308"/>
    <w:rsid w:val="00AE2DE1"/>
    <w:rsid w:val="00AE4179"/>
    <w:rsid w:val="00AE4425"/>
    <w:rsid w:val="00AE4FBE"/>
    <w:rsid w:val="00AE650F"/>
    <w:rsid w:val="00AE6555"/>
    <w:rsid w:val="00AE755A"/>
    <w:rsid w:val="00AE7D16"/>
    <w:rsid w:val="00AF0F1A"/>
    <w:rsid w:val="00AF38AC"/>
    <w:rsid w:val="00AF4CAA"/>
    <w:rsid w:val="00AF5494"/>
    <w:rsid w:val="00AF571A"/>
    <w:rsid w:val="00AF599B"/>
    <w:rsid w:val="00AF5DDF"/>
    <w:rsid w:val="00AF5EBB"/>
    <w:rsid w:val="00AF60A0"/>
    <w:rsid w:val="00AF67FC"/>
    <w:rsid w:val="00AF7DF5"/>
    <w:rsid w:val="00B006E5"/>
    <w:rsid w:val="00B01FA6"/>
    <w:rsid w:val="00B024C2"/>
    <w:rsid w:val="00B03FD9"/>
    <w:rsid w:val="00B046D0"/>
    <w:rsid w:val="00B064E7"/>
    <w:rsid w:val="00B06E09"/>
    <w:rsid w:val="00B07700"/>
    <w:rsid w:val="00B07AF4"/>
    <w:rsid w:val="00B12AF6"/>
    <w:rsid w:val="00B12B62"/>
    <w:rsid w:val="00B13748"/>
    <w:rsid w:val="00B13921"/>
    <w:rsid w:val="00B1528C"/>
    <w:rsid w:val="00B152B9"/>
    <w:rsid w:val="00B15BF5"/>
    <w:rsid w:val="00B16807"/>
    <w:rsid w:val="00B16ACD"/>
    <w:rsid w:val="00B16ED1"/>
    <w:rsid w:val="00B21487"/>
    <w:rsid w:val="00B21E13"/>
    <w:rsid w:val="00B22971"/>
    <w:rsid w:val="00B22C8C"/>
    <w:rsid w:val="00B231C8"/>
    <w:rsid w:val="00B232D1"/>
    <w:rsid w:val="00B24A98"/>
    <w:rsid w:val="00B24D0E"/>
    <w:rsid w:val="00B24DB5"/>
    <w:rsid w:val="00B25F61"/>
    <w:rsid w:val="00B27130"/>
    <w:rsid w:val="00B27B52"/>
    <w:rsid w:val="00B27F76"/>
    <w:rsid w:val="00B304CC"/>
    <w:rsid w:val="00B31F9E"/>
    <w:rsid w:val="00B3268F"/>
    <w:rsid w:val="00B32C2C"/>
    <w:rsid w:val="00B33A1A"/>
    <w:rsid w:val="00B33E6C"/>
    <w:rsid w:val="00B34F5D"/>
    <w:rsid w:val="00B352B9"/>
    <w:rsid w:val="00B36E68"/>
    <w:rsid w:val="00B371CC"/>
    <w:rsid w:val="00B40638"/>
    <w:rsid w:val="00B41CD9"/>
    <w:rsid w:val="00B427E6"/>
    <w:rsid w:val="00B428A6"/>
    <w:rsid w:val="00B429B4"/>
    <w:rsid w:val="00B42D98"/>
    <w:rsid w:val="00B43E1F"/>
    <w:rsid w:val="00B45FBC"/>
    <w:rsid w:val="00B46A8E"/>
    <w:rsid w:val="00B47896"/>
    <w:rsid w:val="00B51A7D"/>
    <w:rsid w:val="00B535C2"/>
    <w:rsid w:val="00B53837"/>
    <w:rsid w:val="00B53E60"/>
    <w:rsid w:val="00B54A2A"/>
    <w:rsid w:val="00B55544"/>
    <w:rsid w:val="00B606BA"/>
    <w:rsid w:val="00B60FA6"/>
    <w:rsid w:val="00B61B97"/>
    <w:rsid w:val="00B628AE"/>
    <w:rsid w:val="00B642FC"/>
    <w:rsid w:val="00B64502"/>
    <w:rsid w:val="00B64D26"/>
    <w:rsid w:val="00B64FBB"/>
    <w:rsid w:val="00B6619F"/>
    <w:rsid w:val="00B66EFD"/>
    <w:rsid w:val="00B67824"/>
    <w:rsid w:val="00B704C5"/>
    <w:rsid w:val="00B70E22"/>
    <w:rsid w:val="00B70EA6"/>
    <w:rsid w:val="00B715D4"/>
    <w:rsid w:val="00B72971"/>
    <w:rsid w:val="00B72F8E"/>
    <w:rsid w:val="00B76B97"/>
    <w:rsid w:val="00B76DCA"/>
    <w:rsid w:val="00B774CB"/>
    <w:rsid w:val="00B77568"/>
    <w:rsid w:val="00B77FCF"/>
    <w:rsid w:val="00B803E7"/>
    <w:rsid w:val="00B80402"/>
    <w:rsid w:val="00B80B9A"/>
    <w:rsid w:val="00B830B7"/>
    <w:rsid w:val="00B8465C"/>
    <w:rsid w:val="00B848EA"/>
    <w:rsid w:val="00B84B2B"/>
    <w:rsid w:val="00B86DB0"/>
    <w:rsid w:val="00B87C2C"/>
    <w:rsid w:val="00B90500"/>
    <w:rsid w:val="00B9176C"/>
    <w:rsid w:val="00B91D05"/>
    <w:rsid w:val="00B935A4"/>
    <w:rsid w:val="00B935C7"/>
    <w:rsid w:val="00B9489F"/>
    <w:rsid w:val="00B9583C"/>
    <w:rsid w:val="00B964EC"/>
    <w:rsid w:val="00B971FF"/>
    <w:rsid w:val="00BA034A"/>
    <w:rsid w:val="00BA3152"/>
    <w:rsid w:val="00BA561A"/>
    <w:rsid w:val="00BA7A32"/>
    <w:rsid w:val="00BB0323"/>
    <w:rsid w:val="00BB0DC6"/>
    <w:rsid w:val="00BB15E4"/>
    <w:rsid w:val="00BB1E19"/>
    <w:rsid w:val="00BB21D1"/>
    <w:rsid w:val="00BB32F2"/>
    <w:rsid w:val="00BB4338"/>
    <w:rsid w:val="00BB534A"/>
    <w:rsid w:val="00BB534F"/>
    <w:rsid w:val="00BB5DB4"/>
    <w:rsid w:val="00BB6C0E"/>
    <w:rsid w:val="00BB7B38"/>
    <w:rsid w:val="00BC11E5"/>
    <w:rsid w:val="00BC26E1"/>
    <w:rsid w:val="00BC4BC6"/>
    <w:rsid w:val="00BC52FD"/>
    <w:rsid w:val="00BC5B4E"/>
    <w:rsid w:val="00BC6E62"/>
    <w:rsid w:val="00BC7443"/>
    <w:rsid w:val="00BC755A"/>
    <w:rsid w:val="00BD0648"/>
    <w:rsid w:val="00BD1040"/>
    <w:rsid w:val="00BD34AA"/>
    <w:rsid w:val="00BD43AD"/>
    <w:rsid w:val="00BD5022"/>
    <w:rsid w:val="00BE01AE"/>
    <w:rsid w:val="00BE0C44"/>
    <w:rsid w:val="00BE1B8B"/>
    <w:rsid w:val="00BE2A18"/>
    <w:rsid w:val="00BE2C01"/>
    <w:rsid w:val="00BE41EC"/>
    <w:rsid w:val="00BE56FB"/>
    <w:rsid w:val="00BE6254"/>
    <w:rsid w:val="00BE7FF1"/>
    <w:rsid w:val="00BF2ADC"/>
    <w:rsid w:val="00BF31F0"/>
    <w:rsid w:val="00BF3C87"/>
    <w:rsid w:val="00BF3D51"/>
    <w:rsid w:val="00BF3DDE"/>
    <w:rsid w:val="00BF4C70"/>
    <w:rsid w:val="00BF4CAF"/>
    <w:rsid w:val="00BF6589"/>
    <w:rsid w:val="00BF6F7F"/>
    <w:rsid w:val="00BF77EC"/>
    <w:rsid w:val="00C00647"/>
    <w:rsid w:val="00C021C1"/>
    <w:rsid w:val="00C02764"/>
    <w:rsid w:val="00C04CEF"/>
    <w:rsid w:val="00C063AD"/>
    <w:rsid w:val="00C063D6"/>
    <w:rsid w:val="00C0662F"/>
    <w:rsid w:val="00C06679"/>
    <w:rsid w:val="00C06DED"/>
    <w:rsid w:val="00C11943"/>
    <w:rsid w:val="00C11BA3"/>
    <w:rsid w:val="00C12072"/>
    <w:rsid w:val="00C12E50"/>
    <w:rsid w:val="00C12E96"/>
    <w:rsid w:val="00C13743"/>
    <w:rsid w:val="00C141DC"/>
    <w:rsid w:val="00C14763"/>
    <w:rsid w:val="00C16141"/>
    <w:rsid w:val="00C16522"/>
    <w:rsid w:val="00C17217"/>
    <w:rsid w:val="00C1791B"/>
    <w:rsid w:val="00C20B52"/>
    <w:rsid w:val="00C21C89"/>
    <w:rsid w:val="00C23042"/>
    <w:rsid w:val="00C2358D"/>
    <w:rsid w:val="00C2363F"/>
    <w:rsid w:val="00C236C8"/>
    <w:rsid w:val="00C2402C"/>
    <w:rsid w:val="00C24F1F"/>
    <w:rsid w:val="00C25438"/>
    <w:rsid w:val="00C260B1"/>
    <w:rsid w:val="00C26DA0"/>
    <w:rsid w:val="00C26E56"/>
    <w:rsid w:val="00C31406"/>
    <w:rsid w:val="00C34707"/>
    <w:rsid w:val="00C34E5F"/>
    <w:rsid w:val="00C351B8"/>
    <w:rsid w:val="00C36CB3"/>
    <w:rsid w:val="00C37194"/>
    <w:rsid w:val="00C40637"/>
    <w:rsid w:val="00C40A33"/>
    <w:rsid w:val="00C40CE3"/>
    <w:rsid w:val="00C40DAD"/>
    <w:rsid w:val="00C40F17"/>
    <w:rsid w:val="00C40F6C"/>
    <w:rsid w:val="00C413FA"/>
    <w:rsid w:val="00C42DFA"/>
    <w:rsid w:val="00C44426"/>
    <w:rsid w:val="00C445F3"/>
    <w:rsid w:val="00C4489D"/>
    <w:rsid w:val="00C450C0"/>
    <w:rsid w:val="00C451F4"/>
    <w:rsid w:val="00C45286"/>
    <w:rsid w:val="00C458C8"/>
    <w:rsid w:val="00C45EB1"/>
    <w:rsid w:val="00C4600B"/>
    <w:rsid w:val="00C4770D"/>
    <w:rsid w:val="00C47865"/>
    <w:rsid w:val="00C51256"/>
    <w:rsid w:val="00C51F93"/>
    <w:rsid w:val="00C52950"/>
    <w:rsid w:val="00C530CE"/>
    <w:rsid w:val="00C54A3A"/>
    <w:rsid w:val="00C55566"/>
    <w:rsid w:val="00C56448"/>
    <w:rsid w:val="00C5779A"/>
    <w:rsid w:val="00C600B7"/>
    <w:rsid w:val="00C61CDA"/>
    <w:rsid w:val="00C62EDB"/>
    <w:rsid w:val="00C63287"/>
    <w:rsid w:val="00C6581D"/>
    <w:rsid w:val="00C667BE"/>
    <w:rsid w:val="00C6766B"/>
    <w:rsid w:val="00C70597"/>
    <w:rsid w:val="00C70BE1"/>
    <w:rsid w:val="00C72223"/>
    <w:rsid w:val="00C72DAB"/>
    <w:rsid w:val="00C75106"/>
    <w:rsid w:val="00C76417"/>
    <w:rsid w:val="00C7726F"/>
    <w:rsid w:val="00C807B0"/>
    <w:rsid w:val="00C823DA"/>
    <w:rsid w:val="00C8259F"/>
    <w:rsid w:val="00C82746"/>
    <w:rsid w:val="00C8312F"/>
    <w:rsid w:val="00C83EE5"/>
    <w:rsid w:val="00C84C47"/>
    <w:rsid w:val="00C8519F"/>
    <w:rsid w:val="00C858A4"/>
    <w:rsid w:val="00C86AFA"/>
    <w:rsid w:val="00C91EB7"/>
    <w:rsid w:val="00C92B42"/>
    <w:rsid w:val="00C94E36"/>
    <w:rsid w:val="00C9508B"/>
    <w:rsid w:val="00C95B31"/>
    <w:rsid w:val="00C96057"/>
    <w:rsid w:val="00C977C7"/>
    <w:rsid w:val="00CA0A56"/>
    <w:rsid w:val="00CA1675"/>
    <w:rsid w:val="00CA28DF"/>
    <w:rsid w:val="00CA3067"/>
    <w:rsid w:val="00CA3179"/>
    <w:rsid w:val="00CA4CD0"/>
    <w:rsid w:val="00CA531B"/>
    <w:rsid w:val="00CA601C"/>
    <w:rsid w:val="00CA7854"/>
    <w:rsid w:val="00CB18D0"/>
    <w:rsid w:val="00CB1C8A"/>
    <w:rsid w:val="00CB24F5"/>
    <w:rsid w:val="00CB265C"/>
    <w:rsid w:val="00CB2663"/>
    <w:rsid w:val="00CB2B79"/>
    <w:rsid w:val="00CB3BBE"/>
    <w:rsid w:val="00CB422B"/>
    <w:rsid w:val="00CB4DAB"/>
    <w:rsid w:val="00CB5967"/>
    <w:rsid w:val="00CB59E9"/>
    <w:rsid w:val="00CC0D6A"/>
    <w:rsid w:val="00CC1EA4"/>
    <w:rsid w:val="00CC375F"/>
    <w:rsid w:val="00CC3831"/>
    <w:rsid w:val="00CC3E3D"/>
    <w:rsid w:val="00CC519B"/>
    <w:rsid w:val="00CD12C1"/>
    <w:rsid w:val="00CD214E"/>
    <w:rsid w:val="00CD4666"/>
    <w:rsid w:val="00CD46FA"/>
    <w:rsid w:val="00CD5973"/>
    <w:rsid w:val="00CD6E02"/>
    <w:rsid w:val="00CD7604"/>
    <w:rsid w:val="00CE0B1B"/>
    <w:rsid w:val="00CE31A6"/>
    <w:rsid w:val="00CF0604"/>
    <w:rsid w:val="00CF09AA"/>
    <w:rsid w:val="00CF4813"/>
    <w:rsid w:val="00CF5233"/>
    <w:rsid w:val="00CF7B5C"/>
    <w:rsid w:val="00D00F74"/>
    <w:rsid w:val="00D01267"/>
    <w:rsid w:val="00D016AF"/>
    <w:rsid w:val="00D025AA"/>
    <w:rsid w:val="00D029B8"/>
    <w:rsid w:val="00D02F60"/>
    <w:rsid w:val="00D03BCD"/>
    <w:rsid w:val="00D03D26"/>
    <w:rsid w:val="00D0464E"/>
    <w:rsid w:val="00D04A96"/>
    <w:rsid w:val="00D04D27"/>
    <w:rsid w:val="00D06BDD"/>
    <w:rsid w:val="00D07A7B"/>
    <w:rsid w:val="00D07BFE"/>
    <w:rsid w:val="00D10E06"/>
    <w:rsid w:val="00D1227D"/>
    <w:rsid w:val="00D12694"/>
    <w:rsid w:val="00D13DB0"/>
    <w:rsid w:val="00D15197"/>
    <w:rsid w:val="00D16820"/>
    <w:rsid w:val="00D169C8"/>
    <w:rsid w:val="00D17764"/>
    <w:rsid w:val="00D1793F"/>
    <w:rsid w:val="00D17C55"/>
    <w:rsid w:val="00D20D22"/>
    <w:rsid w:val="00D229C4"/>
    <w:rsid w:val="00D22AF5"/>
    <w:rsid w:val="00D235EA"/>
    <w:rsid w:val="00D247A9"/>
    <w:rsid w:val="00D25495"/>
    <w:rsid w:val="00D30E84"/>
    <w:rsid w:val="00D31255"/>
    <w:rsid w:val="00D31CFB"/>
    <w:rsid w:val="00D32721"/>
    <w:rsid w:val="00D328DC"/>
    <w:rsid w:val="00D33387"/>
    <w:rsid w:val="00D36D02"/>
    <w:rsid w:val="00D402FB"/>
    <w:rsid w:val="00D460B4"/>
    <w:rsid w:val="00D47D7A"/>
    <w:rsid w:val="00D50223"/>
    <w:rsid w:val="00D50ABD"/>
    <w:rsid w:val="00D53566"/>
    <w:rsid w:val="00D55290"/>
    <w:rsid w:val="00D57791"/>
    <w:rsid w:val="00D60399"/>
    <w:rsid w:val="00D6046A"/>
    <w:rsid w:val="00D619A7"/>
    <w:rsid w:val="00D625E0"/>
    <w:rsid w:val="00D62870"/>
    <w:rsid w:val="00D636E9"/>
    <w:rsid w:val="00D6482B"/>
    <w:rsid w:val="00D65410"/>
    <w:rsid w:val="00D655D9"/>
    <w:rsid w:val="00D65872"/>
    <w:rsid w:val="00D66D09"/>
    <w:rsid w:val="00D676F3"/>
    <w:rsid w:val="00D70E7E"/>
    <w:rsid w:val="00D70EF5"/>
    <w:rsid w:val="00D71024"/>
    <w:rsid w:val="00D7149B"/>
    <w:rsid w:val="00D71A25"/>
    <w:rsid w:val="00D71FCF"/>
    <w:rsid w:val="00D7235A"/>
    <w:rsid w:val="00D72A54"/>
    <w:rsid w:val="00D72CC1"/>
    <w:rsid w:val="00D730D0"/>
    <w:rsid w:val="00D731E5"/>
    <w:rsid w:val="00D76EC9"/>
    <w:rsid w:val="00D777D6"/>
    <w:rsid w:val="00D80155"/>
    <w:rsid w:val="00D80E7D"/>
    <w:rsid w:val="00D81397"/>
    <w:rsid w:val="00D818D7"/>
    <w:rsid w:val="00D81B87"/>
    <w:rsid w:val="00D82141"/>
    <w:rsid w:val="00D82738"/>
    <w:rsid w:val="00D848B9"/>
    <w:rsid w:val="00D85D6D"/>
    <w:rsid w:val="00D87AF9"/>
    <w:rsid w:val="00D90E69"/>
    <w:rsid w:val="00D90FBD"/>
    <w:rsid w:val="00D91368"/>
    <w:rsid w:val="00D93106"/>
    <w:rsid w:val="00D933E9"/>
    <w:rsid w:val="00D9505D"/>
    <w:rsid w:val="00D953D0"/>
    <w:rsid w:val="00D95935"/>
    <w:rsid w:val="00D959F5"/>
    <w:rsid w:val="00D95A2C"/>
    <w:rsid w:val="00D96884"/>
    <w:rsid w:val="00D96D79"/>
    <w:rsid w:val="00D974E8"/>
    <w:rsid w:val="00D975A4"/>
    <w:rsid w:val="00D977E2"/>
    <w:rsid w:val="00DA0643"/>
    <w:rsid w:val="00DA1381"/>
    <w:rsid w:val="00DA1B4B"/>
    <w:rsid w:val="00DA31FA"/>
    <w:rsid w:val="00DA3436"/>
    <w:rsid w:val="00DA3FDD"/>
    <w:rsid w:val="00DA4852"/>
    <w:rsid w:val="00DA4E5A"/>
    <w:rsid w:val="00DA5096"/>
    <w:rsid w:val="00DA519C"/>
    <w:rsid w:val="00DA5FF2"/>
    <w:rsid w:val="00DA6AB2"/>
    <w:rsid w:val="00DA7017"/>
    <w:rsid w:val="00DA7028"/>
    <w:rsid w:val="00DB1AD2"/>
    <w:rsid w:val="00DB2B58"/>
    <w:rsid w:val="00DB4702"/>
    <w:rsid w:val="00DB5206"/>
    <w:rsid w:val="00DB6276"/>
    <w:rsid w:val="00DB63F5"/>
    <w:rsid w:val="00DB6DC9"/>
    <w:rsid w:val="00DB7C2E"/>
    <w:rsid w:val="00DB7D04"/>
    <w:rsid w:val="00DC1C6B"/>
    <w:rsid w:val="00DC2C2E"/>
    <w:rsid w:val="00DC34C6"/>
    <w:rsid w:val="00DC4AF0"/>
    <w:rsid w:val="00DC56CB"/>
    <w:rsid w:val="00DC5B2D"/>
    <w:rsid w:val="00DC6543"/>
    <w:rsid w:val="00DC7886"/>
    <w:rsid w:val="00DD02C4"/>
    <w:rsid w:val="00DD06E6"/>
    <w:rsid w:val="00DD0CF2"/>
    <w:rsid w:val="00DD2ACA"/>
    <w:rsid w:val="00DD61AF"/>
    <w:rsid w:val="00DE1554"/>
    <w:rsid w:val="00DE251E"/>
    <w:rsid w:val="00DE2901"/>
    <w:rsid w:val="00DE53DA"/>
    <w:rsid w:val="00DE5835"/>
    <w:rsid w:val="00DE590F"/>
    <w:rsid w:val="00DE7026"/>
    <w:rsid w:val="00DE72F0"/>
    <w:rsid w:val="00DE7DC1"/>
    <w:rsid w:val="00DF0D91"/>
    <w:rsid w:val="00DF13E4"/>
    <w:rsid w:val="00DF25A8"/>
    <w:rsid w:val="00DF3F7E"/>
    <w:rsid w:val="00DF4A8C"/>
    <w:rsid w:val="00DF69B0"/>
    <w:rsid w:val="00DF7648"/>
    <w:rsid w:val="00DF78A8"/>
    <w:rsid w:val="00DF7E3B"/>
    <w:rsid w:val="00E00E29"/>
    <w:rsid w:val="00E01A90"/>
    <w:rsid w:val="00E02BAB"/>
    <w:rsid w:val="00E02D2D"/>
    <w:rsid w:val="00E030CE"/>
    <w:rsid w:val="00E04206"/>
    <w:rsid w:val="00E0471A"/>
    <w:rsid w:val="00E04CEB"/>
    <w:rsid w:val="00E060BC"/>
    <w:rsid w:val="00E065E1"/>
    <w:rsid w:val="00E11086"/>
    <w:rsid w:val="00E11420"/>
    <w:rsid w:val="00E132FB"/>
    <w:rsid w:val="00E170B7"/>
    <w:rsid w:val="00E177DD"/>
    <w:rsid w:val="00E20353"/>
    <w:rsid w:val="00E20900"/>
    <w:rsid w:val="00E20C7F"/>
    <w:rsid w:val="00E21223"/>
    <w:rsid w:val="00E2396E"/>
    <w:rsid w:val="00E24295"/>
    <w:rsid w:val="00E24728"/>
    <w:rsid w:val="00E26C1C"/>
    <w:rsid w:val="00E26D08"/>
    <w:rsid w:val="00E274C4"/>
    <w:rsid w:val="00E276AC"/>
    <w:rsid w:val="00E2771B"/>
    <w:rsid w:val="00E31610"/>
    <w:rsid w:val="00E31A66"/>
    <w:rsid w:val="00E31FE6"/>
    <w:rsid w:val="00E32F0B"/>
    <w:rsid w:val="00E334A4"/>
    <w:rsid w:val="00E33B9C"/>
    <w:rsid w:val="00E34A35"/>
    <w:rsid w:val="00E35CD8"/>
    <w:rsid w:val="00E36DDF"/>
    <w:rsid w:val="00E37C2F"/>
    <w:rsid w:val="00E40006"/>
    <w:rsid w:val="00E41C28"/>
    <w:rsid w:val="00E427A7"/>
    <w:rsid w:val="00E43F3E"/>
    <w:rsid w:val="00E44CC6"/>
    <w:rsid w:val="00E46308"/>
    <w:rsid w:val="00E46775"/>
    <w:rsid w:val="00E4739F"/>
    <w:rsid w:val="00E5098D"/>
    <w:rsid w:val="00E50E52"/>
    <w:rsid w:val="00E510CB"/>
    <w:rsid w:val="00E51E17"/>
    <w:rsid w:val="00E52DAB"/>
    <w:rsid w:val="00E539B0"/>
    <w:rsid w:val="00E544A6"/>
    <w:rsid w:val="00E55994"/>
    <w:rsid w:val="00E60167"/>
    <w:rsid w:val="00E60606"/>
    <w:rsid w:val="00E60C66"/>
    <w:rsid w:val="00E6164D"/>
    <w:rsid w:val="00E618C9"/>
    <w:rsid w:val="00E61C3D"/>
    <w:rsid w:val="00E62774"/>
    <w:rsid w:val="00E628DA"/>
    <w:rsid w:val="00E6307C"/>
    <w:rsid w:val="00E636FA"/>
    <w:rsid w:val="00E646E9"/>
    <w:rsid w:val="00E66C50"/>
    <w:rsid w:val="00E679D3"/>
    <w:rsid w:val="00E7065D"/>
    <w:rsid w:val="00E71208"/>
    <w:rsid w:val="00E71444"/>
    <w:rsid w:val="00E71C91"/>
    <w:rsid w:val="00E720A1"/>
    <w:rsid w:val="00E73131"/>
    <w:rsid w:val="00E73837"/>
    <w:rsid w:val="00E73D26"/>
    <w:rsid w:val="00E74850"/>
    <w:rsid w:val="00E74E69"/>
    <w:rsid w:val="00E75DDA"/>
    <w:rsid w:val="00E76007"/>
    <w:rsid w:val="00E763CF"/>
    <w:rsid w:val="00E773E8"/>
    <w:rsid w:val="00E77F2B"/>
    <w:rsid w:val="00E80673"/>
    <w:rsid w:val="00E811CA"/>
    <w:rsid w:val="00E8262A"/>
    <w:rsid w:val="00E83ADD"/>
    <w:rsid w:val="00E84C79"/>
    <w:rsid w:val="00E84F38"/>
    <w:rsid w:val="00E85623"/>
    <w:rsid w:val="00E85902"/>
    <w:rsid w:val="00E86556"/>
    <w:rsid w:val="00E86706"/>
    <w:rsid w:val="00E87441"/>
    <w:rsid w:val="00E91CB2"/>
    <w:rsid w:val="00E91EDC"/>
    <w:rsid w:val="00E91FAE"/>
    <w:rsid w:val="00E9287B"/>
    <w:rsid w:val="00E92FC6"/>
    <w:rsid w:val="00E9567B"/>
    <w:rsid w:val="00E95909"/>
    <w:rsid w:val="00E96E3F"/>
    <w:rsid w:val="00E9737E"/>
    <w:rsid w:val="00EA0269"/>
    <w:rsid w:val="00EA0C51"/>
    <w:rsid w:val="00EA0CE3"/>
    <w:rsid w:val="00EA1267"/>
    <w:rsid w:val="00EA1446"/>
    <w:rsid w:val="00EA1C42"/>
    <w:rsid w:val="00EA270C"/>
    <w:rsid w:val="00EA4974"/>
    <w:rsid w:val="00EA532E"/>
    <w:rsid w:val="00EA72DF"/>
    <w:rsid w:val="00EA7853"/>
    <w:rsid w:val="00EA7E5D"/>
    <w:rsid w:val="00EB06D9"/>
    <w:rsid w:val="00EB192B"/>
    <w:rsid w:val="00EB19ED"/>
    <w:rsid w:val="00EB1CAB"/>
    <w:rsid w:val="00EB6133"/>
    <w:rsid w:val="00EB6DC7"/>
    <w:rsid w:val="00EC0F5A"/>
    <w:rsid w:val="00EC28AD"/>
    <w:rsid w:val="00EC3D4F"/>
    <w:rsid w:val="00EC3F5C"/>
    <w:rsid w:val="00EC4265"/>
    <w:rsid w:val="00EC4CEB"/>
    <w:rsid w:val="00EC659E"/>
    <w:rsid w:val="00EC7AA7"/>
    <w:rsid w:val="00ED09F2"/>
    <w:rsid w:val="00ED2072"/>
    <w:rsid w:val="00ED2286"/>
    <w:rsid w:val="00ED2AE0"/>
    <w:rsid w:val="00ED2E26"/>
    <w:rsid w:val="00ED392C"/>
    <w:rsid w:val="00ED3A40"/>
    <w:rsid w:val="00ED4294"/>
    <w:rsid w:val="00ED548E"/>
    <w:rsid w:val="00ED5553"/>
    <w:rsid w:val="00ED5E36"/>
    <w:rsid w:val="00ED6961"/>
    <w:rsid w:val="00ED6CF4"/>
    <w:rsid w:val="00ED7724"/>
    <w:rsid w:val="00ED79B8"/>
    <w:rsid w:val="00EE02D0"/>
    <w:rsid w:val="00EE37D9"/>
    <w:rsid w:val="00EF0B96"/>
    <w:rsid w:val="00EF1716"/>
    <w:rsid w:val="00EF17E6"/>
    <w:rsid w:val="00EF3486"/>
    <w:rsid w:val="00EF47AF"/>
    <w:rsid w:val="00EF53B6"/>
    <w:rsid w:val="00EF7A33"/>
    <w:rsid w:val="00F004C7"/>
    <w:rsid w:val="00F00B73"/>
    <w:rsid w:val="00F06449"/>
    <w:rsid w:val="00F07029"/>
    <w:rsid w:val="00F07606"/>
    <w:rsid w:val="00F108E8"/>
    <w:rsid w:val="00F115CA"/>
    <w:rsid w:val="00F12109"/>
    <w:rsid w:val="00F137B6"/>
    <w:rsid w:val="00F14817"/>
    <w:rsid w:val="00F14EBA"/>
    <w:rsid w:val="00F1510F"/>
    <w:rsid w:val="00F1533A"/>
    <w:rsid w:val="00F15E5A"/>
    <w:rsid w:val="00F16441"/>
    <w:rsid w:val="00F17F0A"/>
    <w:rsid w:val="00F21390"/>
    <w:rsid w:val="00F21625"/>
    <w:rsid w:val="00F22A5E"/>
    <w:rsid w:val="00F25A0F"/>
    <w:rsid w:val="00F25AA4"/>
    <w:rsid w:val="00F25AC0"/>
    <w:rsid w:val="00F25AF9"/>
    <w:rsid w:val="00F2668F"/>
    <w:rsid w:val="00F269D8"/>
    <w:rsid w:val="00F2742F"/>
    <w:rsid w:val="00F2753B"/>
    <w:rsid w:val="00F27B46"/>
    <w:rsid w:val="00F30A9A"/>
    <w:rsid w:val="00F3168D"/>
    <w:rsid w:val="00F32337"/>
    <w:rsid w:val="00F329E1"/>
    <w:rsid w:val="00F33E6F"/>
    <w:rsid w:val="00F33F8B"/>
    <w:rsid w:val="00F340B2"/>
    <w:rsid w:val="00F3462D"/>
    <w:rsid w:val="00F3590C"/>
    <w:rsid w:val="00F40B12"/>
    <w:rsid w:val="00F43390"/>
    <w:rsid w:val="00F4351A"/>
    <w:rsid w:val="00F443B2"/>
    <w:rsid w:val="00F458D8"/>
    <w:rsid w:val="00F47DD4"/>
    <w:rsid w:val="00F50237"/>
    <w:rsid w:val="00F51FED"/>
    <w:rsid w:val="00F53596"/>
    <w:rsid w:val="00F535AA"/>
    <w:rsid w:val="00F55BA8"/>
    <w:rsid w:val="00F55DB1"/>
    <w:rsid w:val="00F56ACA"/>
    <w:rsid w:val="00F57962"/>
    <w:rsid w:val="00F57B15"/>
    <w:rsid w:val="00F600FE"/>
    <w:rsid w:val="00F6067A"/>
    <w:rsid w:val="00F61572"/>
    <w:rsid w:val="00F62001"/>
    <w:rsid w:val="00F62E4D"/>
    <w:rsid w:val="00F638CD"/>
    <w:rsid w:val="00F64CCF"/>
    <w:rsid w:val="00F6531D"/>
    <w:rsid w:val="00F65455"/>
    <w:rsid w:val="00F65989"/>
    <w:rsid w:val="00F65AA8"/>
    <w:rsid w:val="00F66B34"/>
    <w:rsid w:val="00F675B9"/>
    <w:rsid w:val="00F711C9"/>
    <w:rsid w:val="00F7184A"/>
    <w:rsid w:val="00F71ACF"/>
    <w:rsid w:val="00F73587"/>
    <w:rsid w:val="00F74C59"/>
    <w:rsid w:val="00F75C3A"/>
    <w:rsid w:val="00F75F87"/>
    <w:rsid w:val="00F80450"/>
    <w:rsid w:val="00F80950"/>
    <w:rsid w:val="00F81202"/>
    <w:rsid w:val="00F8205C"/>
    <w:rsid w:val="00F82948"/>
    <w:rsid w:val="00F82E30"/>
    <w:rsid w:val="00F831CB"/>
    <w:rsid w:val="00F848A3"/>
    <w:rsid w:val="00F84ACF"/>
    <w:rsid w:val="00F85742"/>
    <w:rsid w:val="00F85BF8"/>
    <w:rsid w:val="00F871CE"/>
    <w:rsid w:val="00F87802"/>
    <w:rsid w:val="00F878CB"/>
    <w:rsid w:val="00F9279C"/>
    <w:rsid w:val="00F92C0A"/>
    <w:rsid w:val="00F9415B"/>
    <w:rsid w:val="00F9446D"/>
    <w:rsid w:val="00F971B6"/>
    <w:rsid w:val="00F9764A"/>
    <w:rsid w:val="00FA0378"/>
    <w:rsid w:val="00FA13C2"/>
    <w:rsid w:val="00FA3E23"/>
    <w:rsid w:val="00FA3ECB"/>
    <w:rsid w:val="00FA4224"/>
    <w:rsid w:val="00FA7F91"/>
    <w:rsid w:val="00FB0CD1"/>
    <w:rsid w:val="00FB121C"/>
    <w:rsid w:val="00FB1CDD"/>
    <w:rsid w:val="00FB2C2F"/>
    <w:rsid w:val="00FB305C"/>
    <w:rsid w:val="00FB30E7"/>
    <w:rsid w:val="00FB49CC"/>
    <w:rsid w:val="00FB63C2"/>
    <w:rsid w:val="00FB66BE"/>
    <w:rsid w:val="00FB6863"/>
    <w:rsid w:val="00FC0F88"/>
    <w:rsid w:val="00FC1319"/>
    <w:rsid w:val="00FC2E3D"/>
    <w:rsid w:val="00FC3BDE"/>
    <w:rsid w:val="00FC4249"/>
    <w:rsid w:val="00FC6574"/>
    <w:rsid w:val="00FC7409"/>
    <w:rsid w:val="00FD1DBE"/>
    <w:rsid w:val="00FD25A7"/>
    <w:rsid w:val="00FD27B6"/>
    <w:rsid w:val="00FD3689"/>
    <w:rsid w:val="00FD42A3"/>
    <w:rsid w:val="00FD5C8C"/>
    <w:rsid w:val="00FD699D"/>
    <w:rsid w:val="00FD7294"/>
    <w:rsid w:val="00FD7468"/>
    <w:rsid w:val="00FD7CE0"/>
    <w:rsid w:val="00FE0B3B"/>
    <w:rsid w:val="00FE11A4"/>
    <w:rsid w:val="00FE1BE2"/>
    <w:rsid w:val="00FE32DE"/>
    <w:rsid w:val="00FE364E"/>
    <w:rsid w:val="00FE4866"/>
    <w:rsid w:val="00FE4C0B"/>
    <w:rsid w:val="00FE68E7"/>
    <w:rsid w:val="00FE730A"/>
    <w:rsid w:val="00FE756E"/>
    <w:rsid w:val="00FE7EFE"/>
    <w:rsid w:val="00FF0984"/>
    <w:rsid w:val="00FF1DD7"/>
    <w:rsid w:val="00FF2D74"/>
    <w:rsid w:val="00FF2DC3"/>
    <w:rsid w:val="00FF4453"/>
    <w:rsid w:val="00FF6624"/>
    <w:rsid w:val="00FF6E53"/>
    <w:rsid w:val="00FF72F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30BBFE"/>
  <w15:docId w15:val="{E4B7C149-FAF9-468F-A61F-FE09C0E37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F40D8"/>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semiHidden/>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character" w:customStyle="1" w:styleId="sub">
    <w:name w:val="sub"/>
    <w:basedOn w:val="Domylnaczcionkaakapitu"/>
    <w:rsid w:val="008D2A05"/>
    <w:rPr>
      <w:sz w:val="17"/>
      <w:szCs w:val="17"/>
      <w:vertAlign w:val="subscript"/>
    </w:rPr>
  </w:style>
  <w:style w:type="paragraph" w:styleId="Akapitzlist">
    <w:name w:val="List Paragraph"/>
    <w:basedOn w:val="Normalny"/>
    <w:uiPriority w:val="34"/>
    <w:qFormat/>
    <w:rsid w:val="00E030CE"/>
    <w:pPr>
      <w:ind w:left="720"/>
      <w:contextualSpacing/>
    </w:pPr>
  </w:style>
  <w:style w:type="paragraph" w:styleId="Tytu">
    <w:name w:val="Title"/>
    <w:basedOn w:val="Normalny"/>
    <w:next w:val="Normalny"/>
    <w:link w:val="TytuZnak"/>
    <w:uiPriority w:val="99"/>
    <w:rsid w:val="009A6522"/>
    <w:pPr>
      <w:spacing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99"/>
    <w:rsid w:val="009A6522"/>
    <w:rPr>
      <w:rFonts w:asciiTheme="majorHAnsi" w:eastAsiaTheme="majorEastAsia" w:hAnsiTheme="majorHAnsi" w:cstheme="majorBidi"/>
      <w:spacing w:val="-10"/>
      <w:kern w:val="28"/>
      <w:sz w:val="56"/>
      <w:szCs w:val="56"/>
    </w:rPr>
  </w:style>
  <w:style w:type="character" w:styleId="Pogrubienie">
    <w:name w:val="Strong"/>
    <w:basedOn w:val="Domylnaczcionkaakapitu"/>
    <w:uiPriority w:val="99"/>
    <w:qFormat/>
    <w:rsid w:val="008E7161"/>
    <w:rPr>
      <w:b/>
      <w:bCs/>
    </w:rPr>
  </w:style>
  <w:style w:type="character" w:styleId="Uwydatnienie">
    <w:name w:val="Emphasis"/>
    <w:basedOn w:val="Domylnaczcionkaakapitu"/>
    <w:uiPriority w:val="99"/>
    <w:rsid w:val="008E7161"/>
    <w:rPr>
      <w:i/>
      <w:iCs/>
    </w:rPr>
  </w:style>
  <w:style w:type="paragraph" w:customStyle="1" w:styleId="p">
    <w:name w:val="p"/>
    <w:uiPriority w:val="99"/>
    <w:rsid w:val="00FC7409"/>
    <w:pPr>
      <w:widowControl w:val="0"/>
      <w:autoSpaceDE w:val="0"/>
      <w:autoSpaceDN w:val="0"/>
      <w:adjustRightInd w:val="0"/>
      <w:spacing w:after="100" w:line="40" w:lineRule="atLeast"/>
      <w:jc w:val="both"/>
    </w:pPr>
    <w:rPr>
      <w:rFonts w:ascii="Helvetica" w:eastAsiaTheme="minorEastAsia" w:hAnsi="Helvetica" w:cs="Helvetica"/>
      <w:color w:val="000000"/>
      <w:sz w:val="18"/>
      <w:szCs w:val="18"/>
    </w:rPr>
  </w:style>
  <w:style w:type="paragraph" w:customStyle="1" w:styleId="pmainpub">
    <w:name w:val="p.mainpub"/>
    <w:uiPriority w:val="99"/>
    <w:rsid w:val="00FC7409"/>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rPr>
  </w:style>
  <w:style w:type="paragraph" w:customStyle="1" w:styleId="divpoint">
    <w:name w:val="div.point"/>
    <w:uiPriority w:val="99"/>
    <w:rsid w:val="00FC7409"/>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h1maintyt">
    <w:name w:val="h1.maintyt"/>
    <w:uiPriority w:val="99"/>
    <w:rsid w:val="00FC7409"/>
    <w:pPr>
      <w:widowControl w:val="0"/>
      <w:autoSpaceDE w:val="0"/>
      <w:autoSpaceDN w:val="0"/>
      <w:adjustRightInd w:val="0"/>
      <w:spacing w:line="40" w:lineRule="atLeast"/>
      <w:jc w:val="center"/>
    </w:pPr>
    <w:rPr>
      <w:rFonts w:ascii="Helvetica" w:eastAsiaTheme="minorEastAsia" w:hAnsi="Helvetica" w:cs="Helvetica"/>
      <w:b/>
      <w:bCs/>
      <w:color w:val="000000"/>
      <w:sz w:val="18"/>
      <w:szCs w:val="18"/>
    </w:rPr>
  </w:style>
  <w:style w:type="paragraph" w:customStyle="1" w:styleId="divpkt">
    <w:name w:val="div.pkt"/>
    <w:uiPriority w:val="99"/>
    <w:rsid w:val="00FC7409"/>
    <w:pPr>
      <w:widowControl w:val="0"/>
      <w:autoSpaceDE w:val="0"/>
      <w:autoSpaceDN w:val="0"/>
      <w:adjustRightInd w:val="0"/>
      <w:spacing w:line="40" w:lineRule="atLeast"/>
      <w:ind w:left="240"/>
      <w:jc w:val="both"/>
    </w:pPr>
    <w:rPr>
      <w:rFonts w:ascii="Helvetica" w:eastAsiaTheme="minorEastAsia" w:hAnsi="Helvetica" w:cs="Helvetica"/>
      <w:color w:val="000000"/>
      <w:sz w:val="18"/>
      <w:szCs w:val="18"/>
    </w:rPr>
  </w:style>
  <w:style w:type="paragraph" w:customStyle="1" w:styleId="h1chapter">
    <w:name w:val="h1.chapter"/>
    <w:uiPriority w:val="99"/>
    <w:rsid w:val="00FC7409"/>
    <w:pPr>
      <w:widowControl w:val="0"/>
      <w:autoSpaceDE w:val="0"/>
      <w:autoSpaceDN w:val="0"/>
      <w:adjustRightInd w:val="0"/>
      <w:spacing w:before="180" w:line="180" w:lineRule="atLeast"/>
      <w:jc w:val="center"/>
    </w:pPr>
    <w:rPr>
      <w:rFonts w:ascii="Helvetica" w:eastAsiaTheme="minorEastAsia" w:hAnsi="Helvetica" w:cs="Helvetica"/>
      <w:b/>
      <w:bCs/>
      <w:color w:val="000000"/>
      <w:sz w:val="18"/>
      <w:szCs w:val="18"/>
    </w:rPr>
  </w:style>
  <w:style w:type="paragraph" w:customStyle="1" w:styleId="divparagraph">
    <w:name w:val="div.paragraph"/>
    <w:uiPriority w:val="99"/>
    <w:rsid w:val="00FC7409"/>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pparorig">
    <w:name w:val="p.parorig"/>
    <w:uiPriority w:val="99"/>
    <w:rsid w:val="00FC7409"/>
    <w:pPr>
      <w:widowControl w:val="0"/>
      <w:autoSpaceDE w:val="0"/>
      <w:autoSpaceDN w:val="0"/>
      <w:adjustRightInd w:val="0"/>
      <w:spacing w:line="40" w:lineRule="atLeast"/>
      <w:jc w:val="center"/>
    </w:pPr>
    <w:rPr>
      <w:rFonts w:ascii="Helvetica" w:eastAsiaTheme="minorEastAsia" w:hAnsi="Helvetica" w:cs="Helvetica"/>
      <w:color w:val="000000"/>
      <w:sz w:val="18"/>
      <w:szCs w:val="18"/>
    </w:rPr>
  </w:style>
  <w:style w:type="character" w:styleId="Hipercze">
    <w:name w:val="Hyperlink"/>
    <w:uiPriority w:val="99"/>
    <w:unhideWhenUsed/>
    <w:rsid w:val="004B3763"/>
    <w:rPr>
      <w:color w:val="0000FF"/>
      <w:u w:val="single"/>
    </w:rPr>
  </w:style>
  <w:style w:type="paragraph" w:styleId="Poprawka">
    <w:name w:val="Revision"/>
    <w:hidden/>
    <w:uiPriority w:val="99"/>
    <w:semiHidden/>
    <w:rsid w:val="00FF2DC3"/>
    <w:pPr>
      <w:spacing w:line="240" w:lineRule="auto"/>
    </w:pPr>
    <w:rPr>
      <w:rFonts w:ascii="Times New Roman" w:eastAsiaTheme="minorEastAsia" w:hAnsi="Times New Roman" w:cs="Arial"/>
      <w:szCs w:val="20"/>
    </w:rPr>
  </w:style>
  <w:style w:type="paragraph" w:styleId="Tekstprzypisukocowego">
    <w:name w:val="endnote text"/>
    <w:basedOn w:val="Normalny"/>
    <w:link w:val="TekstprzypisukocowegoZnak"/>
    <w:uiPriority w:val="99"/>
    <w:semiHidden/>
    <w:unhideWhenUsed/>
    <w:rsid w:val="000F04E0"/>
    <w:pPr>
      <w:spacing w:line="240" w:lineRule="auto"/>
    </w:pPr>
    <w:rPr>
      <w:sz w:val="20"/>
    </w:rPr>
  </w:style>
  <w:style w:type="character" w:customStyle="1" w:styleId="TekstprzypisukocowegoZnak">
    <w:name w:val="Tekst przypisu końcowego Znak"/>
    <w:basedOn w:val="Domylnaczcionkaakapitu"/>
    <w:link w:val="Tekstprzypisukocowego"/>
    <w:uiPriority w:val="99"/>
    <w:semiHidden/>
    <w:rsid w:val="000F04E0"/>
    <w:rPr>
      <w:rFonts w:ascii="Times New Roman" w:eastAsiaTheme="minorEastAsia" w:hAnsi="Times New Roman" w:cs="Arial"/>
      <w:sz w:val="20"/>
      <w:szCs w:val="20"/>
    </w:rPr>
  </w:style>
  <w:style w:type="character" w:styleId="Odwoanieprzypisukocowego">
    <w:name w:val="endnote reference"/>
    <w:basedOn w:val="Domylnaczcionkaakapitu"/>
    <w:uiPriority w:val="99"/>
    <w:semiHidden/>
    <w:unhideWhenUsed/>
    <w:rsid w:val="000F04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109037">
      <w:bodyDiv w:val="1"/>
      <w:marLeft w:val="0"/>
      <w:marRight w:val="0"/>
      <w:marTop w:val="0"/>
      <w:marBottom w:val="0"/>
      <w:divBdr>
        <w:top w:val="none" w:sz="0" w:space="0" w:color="auto"/>
        <w:left w:val="none" w:sz="0" w:space="0" w:color="auto"/>
        <w:bottom w:val="none" w:sz="0" w:space="0" w:color="auto"/>
        <w:right w:val="none" w:sz="0" w:space="0" w:color="auto"/>
      </w:divBdr>
    </w:div>
    <w:div w:id="425153734">
      <w:bodyDiv w:val="1"/>
      <w:marLeft w:val="0"/>
      <w:marRight w:val="0"/>
      <w:marTop w:val="0"/>
      <w:marBottom w:val="0"/>
      <w:divBdr>
        <w:top w:val="none" w:sz="0" w:space="0" w:color="auto"/>
        <w:left w:val="none" w:sz="0" w:space="0" w:color="auto"/>
        <w:bottom w:val="none" w:sz="0" w:space="0" w:color="auto"/>
        <w:right w:val="none" w:sz="0" w:space="0" w:color="auto"/>
      </w:divBdr>
    </w:div>
    <w:div w:id="925305220">
      <w:bodyDiv w:val="1"/>
      <w:marLeft w:val="0"/>
      <w:marRight w:val="0"/>
      <w:marTop w:val="0"/>
      <w:marBottom w:val="0"/>
      <w:divBdr>
        <w:top w:val="none" w:sz="0" w:space="0" w:color="auto"/>
        <w:left w:val="none" w:sz="0" w:space="0" w:color="auto"/>
        <w:bottom w:val="none" w:sz="0" w:space="0" w:color="auto"/>
        <w:right w:val="none" w:sz="0" w:space="0" w:color="auto"/>
      </w:divBdr>
    </w:div>
    <w:div w:id="1076122476">
      <w:bodyDiv w:val="1"/>
      <w:marLeft w:val="0"/>
      <w:marRight w:val="0"/>
      <w:marTop w:val="0"/>
      <w:marBottom w:val="0"/>
      <w:divBdr>
        <w:top w:val="none" w:sz="0" w:space="0" w:color="auto"/>
        <w:left w:val="none" w:sz="0" w:space="0" w:color="auto"/>
        <w:bottom w:val="none" w:sz="0" w:space="0" w:color="auto"/>
        <w:right w:val="none" w:sz="0" w:space="0" w:color="auto"/>
      </w:divBdr>
    </w:div>
    <w:div w:id="1316225480">
      <w:bodyDiv w:val="1"/>
      <w:marLeft w:val="0"/>
      <w:marRight w:val="0"/>
      <w:marTop w:val="0"/>
      <w:marBottom w:val="0"/>
      <w:divBdr>
        <w:top w:val="none" w:sz="0" w:space="0" w:color="auto"/>
        <w:left w:val="none" w:sz="0" w:space="0" w:color="auto"/>
        <w:bottom w:val="none" w:sz="0" w:space="0" w:color="auto"/>
        <w:right w:val="none" w:sz="0" w:space="0" w:color="auto"/>
      </w:divBdr>
    </w:div>
    <w:div w:id="1321037743">
      <w:bodyDiv w:val="1"/>
      <w:marLeft w:val="0"/>
      <w:marRight w:val="0"/>
      <w:marTop w:val="0"/>
      <w:marBottom w:val="0"/>
      <w:divBdr>
        <w:top w:val="none" w:sz="0" w:space="0" w:color="auto"/>
        <w:left w:val="none" w:sz="0" w:space="0" w:color="auto"/>
        <w:bottom w:val="none" w:sz="0" w:space="0" w:color="auto"/>
        <w:right w:val="none" w:sz="0" w:space="0" w:color="auto"/>
      </w:divBdr>
    </w:div>
    <w:div w:id="1344208909">
      <w:bodyDiv w:val="1"/>
      <w:marLeft w:val="0"/>
      <w:marRight w:val="0"/>
      <w:marTop w:val="0"/>
      <w:marBottom w:val="0"/>
      <w:divBdr>
        <w:top w:val="none" w:sz="0" w:space="0" w:color="auto"/>
        <w:left w:val="none" w:sz="0" w:space="0" w:color="auto"/>
        <w:bottom w:val="none" w:sz="0" w:space="0" w:color="auto"/>
        <w:right w:val="none" w:sz="0" w:space="0" w:color="auto"/>
      </w:divBdr>
    </w:div>
    <w:div w:id="1426077723">
      <w:bodyDiv w:val="1"/>
      <w:marLeft w:val="0"/>
      <w:marRight w:val="0"/>
      <w:marTop w:val="0"/>
      <w:marBottom w:val="0"/>
      <w:divBdr>
        <w:top w:val="none" w:sz="0" w:space="0" w:color="auto"/>
        <w:left w:val="none" w:sz="0" w:space="0" w:color="auto"/>
        <w:bottom w:val="none" w:sz="0" w:space="0" w:color="auto"/>
        <w:right w:val="none" w:sz="0" w:space="0" w:color="auto"/>
      </w:divBdr>
      <w:divsChild>
        <w:div w:id="1709067875">
          <w:marLeft w:val="0"/>
          <w:marRight w:val="0"/>
          <w:marTop w:val="0"/>
          <w:marBottom w:val="0"/>
          <w:divBdr>
            <w:top w:val="none" w:sz="0" w:space="0" w:color="auto"/>
            <w:left w:val="none" w:sz="0" w:space="0" w:color="auto"/>
            <w:bottom w:val="none" w:sz="0" w:space="0" w:color="auto"/>
            <w:right w:val="none" w:sz="0" w:space="0" w:color="auto"/>
          </w:divBdr>
        </w:div>
      </w:divsChild>
    </w:div>
    <w:div w:id="1672220186">
      <w:bodyDiv w:val="1"/>
      <w:marLeft w:val="0"/>
      <w:marRight w:val="0"/>
      <w:marTop w:val="0"/>
      <w:marBottom w:val="0"/>
      <w:divBdr>
        <w:top w:val="none" w:sz="0" w:space="0" w:color="auto"/>
        <w:left w:val="none" w:sz="0" w:space="0" w:color="auto"/>
        <w:bottom w:val="none" w:sz="0" w:space="0" w:color="auto"/>
        <w:right w:val="none" w:sz="0" w:space="0" w:color="auto"/>
      </w:divBdr>
      <w:divsChild>
        <w:div w:id="1829008058">
          <w:marLeft w:val="0"/>
          <w:marRight w:val="0"/>
          <w:marTop w:val="0"/>
          <w:marBottom w:val="0"/>
          <w:divBdr>
            <w:top w:val="none" w:sz="0" w:space="0" w:color="auto"/>
            <w:left w:val="none" w:sz="0" w:space="0" w:color="auto"/>
            <w:bottom w:val="none" w:sz="0" w:space="0" w:color="auto"/>
            <w:right w:val="none" w:sz="0" w:space="0" w:color="auto"/>
          </w:divBdr>
        </w:div>
      </w:divsChild>
    </w:div>
    <w:div w:id="1712919231">
      <w:bodyDiv w:val="1"/>
      <w:marLeft w:val="0"/>
      <w:marRight w:val="0"/>
      <w:marTop w:val="0"/>
      <w:marBottom w:val="0"/>
      <w:divBdr>
        <w:top w:val="none" w:sz="0" w:space="0" w:color="auto"/>
        <w:left w:val="none" w:sz="0" w:space="0" w:color="auto"/>
        <w:bottom w:val="none" w:sz="0" w:space="0" w:color="auto"/>
        <w:right w:val="none" w:sz="0" w:space="0" w:color="auto"/>
      </w:divBdr>
    </w:div>
    <w:div w:id="2068068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gov.pl/web/cyfryzacj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wilk\AppData\Roaming\Microsoft\Szablony\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6F024BB-5621-4F1F-A7B9-E048CC22C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6</TotalTime>
  <Pages>12</Pages>
  <Words>4762</Words>
  <Characters>28577</Characters>
  <Application>Microsoft Office Word</Application>
  <DocSecurity>0</DocSecurity>
  <Lines>238</Lines>
  <Paragraphs>66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Company>&lt;nazwa organu&gt;</Company>
  <LinksUpToDate>false</LinksUpToDate>
  <CharactersWithSpaces>33273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creator>Przybyszewski Mariusz</dc:creator>
  <cp:lastModifiedBy>Wilk Anna</cp:lastModifiedBy>
  <cp:revision>3</cp:revision>
  <cp:lastPrinted>2019-07-12T10:00:00Z</cp:lastPrinted>
  <dcterms:created xsi:type="dcterms:W3CDTF">2021-10-01T07:45:00Z</dcterms:created>
  <dcterms:modified xsi:type="dcterms:W3CDTF">2021-10-01T08:03:00Z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